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DAC543" w14:textId="623B13F2" w:rsidR="00B55D26" w:rsidRPr="00A55E07" w:rsidRDefault="00B55D26" w:rsidP="00CE6384">
      <w:pPr>
        <w:pStyle w:val="MessageHeader"/>
        <w:tabs>
          <w:tab w:val="left" w:pos="1260"/>
        </w:tabs>
        <w:spacing w:after="80"/>
        <w:ind w:left="0" w:firstLine="0"/>
        <w:rPr>
          <w:rFonts w:ascii="Times New Roman" w:hAnsi="Times New Roman"/>
          <w:sz w:val="24"/>
          <w:szCs w:val="22"/>
        </w:rPr>
      </w:pPr>
      <w:r w:rsidRPr="00A55E07">
        <w:rPr>
          <w:rStyle w:val="MessageHeaderLabel"/>
          <w:rFonts w:ascii="Times New Roman" w:hAnsi="Times New Roman"/>
          <w:sz w:val="24"/>
          <w:szCs w:val="22"/>
        </w:rPr>
        <w:t>to:</w:t>
      </w:r>
      <w:r w:rsidR="00A703C6" w:rsidRPr="00A55E07">
        <w:rPr>
          <w:rFonts w:ascii="Times New Roman" w:hAnsi="Times New Roman"/>
          <w:sz w:val="24"/>
          <w:szCs w:val="22"/>
        </w:rPr>
        <w:tab/>
      </w:r>
      <w:r w:rsidR="00A452B2" w:rsidRPr="00A55E07">
        <w:rPr>
          <w:rFonts w:ascii="Times New Roman" w:hAnsi="Times New Roman"/>
          <w:sz w:val="24"/>
          <w:szCs w:val="22"/>
        </w:rPr>
        <w:t xml:space="preserve"> </w:t>
      </w:r>
      <w:r w:rsidR="00192A2C">
        <w:rPr>
          <w:rFonts w:ascii="Times New Roman" w:hAnsi="Times New Roman"/>
          <w:sz w:val="24"/>
          <w:szCs w:val="22"/>
        </w:rPr>
        <w:tab/>
      </w:r>
      <w:r w:rsidR="008E7718">
        <w:rPr>
          <w:rFonts w:ascii="Times New Roman" w:hAnsi="Times New Roman"/>
          <w:sz w:val="24"/>
          <w:szCs w:val="22"/>
        </w:rPr>
        <w:t>Scoring subcommittee</w:t>
      </w:r>
    </w:p>
    <w:p w14:paraId="42CE9CBE" w14:textId="46B25A7C" w:rsidR="00B55D26" w:rsidRPr="00A55E07" w:rsidRDefault="00B55D26" w:rsidP="00CE6384">
      <w:pPr>
        <w:pStyle w:val="MessageHeader"/>
        <w:tabs>
          <w:tab w:val="left" w:pos="1260"/>
        </w:tabs>
        <w:spacing w:after="80"/>
        <w:ind w:left="0" w:firstLine="0"/>
        <w:rPr>
          <w:rFonts w:ascii="Times New Roman" w:hAnsi="Times New Roman"/>
          <w:sz w:val="24"/>
          <w:szCs w:val="22"/>
        </w:rPr>
      </w:pPr>
      <w:r w:rsidRPr="00A55E07">
        <w:rPr>
          <w:rStyle w:val="MessageHeaderLabel"/>
          <w:rFonts w:ascii="Times New Roman" w:hAnsi="Times New Roman"/>
          <w:sz w:val="24"/>
          <w:szCs w:val="22"/>
        </w:rPr>
        <w:t>from:</w:t>
      </w:r>
      <w:r w:rsidR="00A703C6" w:rsidRPr="00A55E07">
        <w:rPr>
          <w:rStyle w:val="MessageHeaderLabel"/>
          <w:rFonts w:ascii="Times New Roman" w:hAnsi="Times New Roman"/>
          <w:sz w:val="24"/>
          <w:szCs w:val="22"/>
        </w:rPr>
        <w:tab/>
      </w:r>
      <w:r w:rsidR="00F43DB3" w:rsidRPr="00A55E07">
        <w:rPr>
          <w:rStyle w:val="MessageHeaderLabel"/>
          <w:rFonts w:ascii="Times New Roman" w:hAnsi="Times New Roman"/>
          <w:b w:val="0"/>
          <w:sz w:val="24"/>
          <w:szCs w:val="22"/>
        </w:rPr>
        <w:t xml:space="preserve"> </w:t>
      </w:r>
      <w:r w:rsidR="00192A2C">
        <w:rPr>
          <w:rStyle w:val="MessageHeaderLabel"/>
          <w:rFonts w:ascii="Times New Roman" w:hAnsi="Times New Roman"/>
          <w:b w:val="0"/>
          <w:sz w:val="24"/>
          <w:szCs w:val="22"/>
        </w:rPr>
        <w:tab/>
      </w:r>
      <w:r w:rsidR="008E7718">
        <w:rPr>
          <w:rStyle w:val="MessageHeaderLabel"/>
          <w:rFonts w:ascii="Times New Roman" w:hAnsi="Times New Roman"/>
          <w:b w:val="0"/>
          <w:sz w:val="24"/>
          <w:szCs w:val="22"/>
        </w:rPr>
        <w:t>executive director’s office</w:t>
      </w:r>
    </w:p>
    <w:p w14:paraId="0B5FF32D" w14:textId="74930B7B" w:rsidR="00B55D26" w:rsidRPr="00A55E07" w:rsidRDefault="00B55D26" w:rsidP="00192A2C">
      <w:pPr>
        <w:pStyle w:val="MessageHeader"/>
        <w:tabs>
          <w:tab w:val="left" w:pos="0"/>
          <w:tab w:val="left" w:pos="1170"/>
        </w:tabs>
        <w:spacing w:after="80"/>
        <w:ind w:left="1260" w:hanging="1260"/>
        <w:rPr>
          <w:rFonts w:ascii="Times New Roman" w:hAnsi="Times New Roman"/>
          <w:sz w:val="24"/>
          <w:szCs w:val="22"/>
        </w:rPr>
      </w:pPr>
      <w:r w:rsidRPr="00A55E07">
        <w:rPr>
          <w:rStyle w:val="MessageHeaderLabel"/>
          <w:rFonts w:ascii="Times New Roman" w:hAnsi="Times New Roman"/>
          <w:sz w:val="24"/>
          <w:szCs w:val="22"/>
        </w:rPr>
        <w:t>subject:</w:t>
      </w:r>
      <w:r w:rsidR="00A703C6" w:rsidRPr="00A55E07">
        <w:rPr>
          <w:rFonts w:ascii="Times New Roman" w:hAnsi="Times New Roman"/>
          <w:sz w:val="24"/>
          <w:szCs w:val="22"/>
        </w:rPr>
        <w:t xml:space="preserve"> </w:t>
      </w:r>
      <w:r w:rsidR="00A703C6" w:rsidRPr="00A55E07">
        <w:rPr>
          <w:rFonts w:ascii="Times New Roman" w:hAnsi="Times New Roman"/>
          <w:sz w:val="24"/>
          <w:szCs w:val="22"/>
        </w:rPr>
        <w:tab/>
      </w:r>
      <w:r w:rsidR="00192A2C">
        <w:rPr>
          <w:rFonts w:ascii="Times New Roman" w:hAnsi="Times New Roman"/>
          <w:sz w:val="24"/>
          <w:szCs w:val="22"/>
        </w:rPr>
        <w:tab/>
      </w:r>
      <w:r w:rsidR="008E7718">
        <w:rPr>
          <w:rFonts w:ascii="Times New Roman" w:hAnsi="Times New Roman"/>
          <w:sz w:val="24"/>
          <w:szCs w:val="22"/>
        </w:rPr>
        <w:t>cnppid irrigator lease score analysis</w:t>
      </w:r>
    </w:p>
    <w:p w14:paraId="7B00CA21" w14:textId="0F3CB486" w:rsidR="001F180F" w:rsidRPr="00CF7BA6" w:rsidRDefault="00B55D26" w:rsidP="00CE6384">
      <w:pPr>
        <w:pStyle w:val="MessageHeader"/>
        <w:tabs>
          <w:tab w:val="left" w:pos="1260"/>
        </w:tabs>
        <w:spacing w:after="80"/>
        <w:ind w:left="0" w:firstLine="0"/>
        <w:rPr>
          <w:rFonts w:ascii="Times New Roman" w:hAnsi="Times New Roman"/>
          <w:sz w:val="24"/>
          <w:szCs w:val="24"/>
        </w:rPr>
      </w:pPr>
      <w:r w:rsidRPr="00CF7BA6">
        <w:rPr>
          <w:rStyle w:val="MessageHeaderLabel"/>
          <w:rFonts w:ascii="Times New Roman" w:hAnsi="Times New Roman"/>
          <w:sz w:val="24"/>
          <w:szCs w:val="24"/>
        </w:rPr>
        <w:t>date:</w:t>
      </w:r>
      <w:r w:rsidRPr="00CF7BA6">
        <w:rPr>
          <w:rFonts w:ascii="Times New Roman" w:hAnsi="Times New Roman"/>
          <w:sz w:val="24"/>
          <w:szCs w:val="24"/>
        </w:rPr>
        <w:tab/>
      </w:r>
      <w:r w:rsidR="00192A2C" w:rsidRPr="00CF7BA6">
        <w:rPr>
          <w:rFonts w:ascii="Times New Roman" w:hAnsi="Times New Roman"/>
          <w:sz w:val="24"/>
          <w:szCs w:val="24"/>
        </w:rPr>
        <w:tab/>
      </w:r>
      <w:r w:rsidR="00B059BC">
        <w:rPr>
          <w:rFonts w:ascii="Times New Roman" w:hAnsi="Times New Roman"/>
          <w:sz w:val="24"/>
          <w:szCs w:val="24"/>
        </w:rPr>
        <w:t xml:space="preserve">May </w:t>
      </w:r>
      <w:del w:id="0" w:author="Seth Turner" w:date="2019-05-15T15:42:00Z">
        <w:r w:rsidR="00444947" w:rsidDel="0092144A">
          <w:rPr>
            <w:rFonts w:ascii="Times New Roman" w:hAnsi="Times New Roman"/>
            <w:sz w:val="24"/>
            <w:szCs w:val="24"/>
          </w:rPr>
          <w:delText>3</w:delText>
        </w:r>
      </w:del>
      <w:ins w:id="1" w:author="Seth Turner" w:date="2019-05-20T11:55:00Z">
        <w:r w:rsidR="00C03932">
          <w:rPr>
            <w:rFonts w:ascii="Times New Roman" w:hAnsi="Times New Roman"/>
            <w:sz w:val="24"/>
            <w:szCs w:val="24"/>
          </w:rPr>
          <w:t>20</w:t>
        </w:r>
      </w:ins>
      <w:r w:rsidR="008E7718">
        <w:rPr>
          <w:rFonts w:ascii="Times New Roman" w:hAnsi="Times New Roman"/>
          <w:sz w:val="24"/>
          <w:szCs w:val="24"/>
        </w:rPr>
        <w:t>, 2019</w:t>
      </w:r>
      <w:bookmarkStart w:id="2" w:name="_GoBack"/>
      <w:bookmarkEnd w:id="2"/>
    </w:p>
    <w:p w14:paraId="68574A73" w14:textId="6AF9B283" w:rsidR="006342A3" w:rsidRPr="00350647" w:rsidRDefault="001377F2" w:rsidP="00350647">
      <w:pPr>
        <w:pStyle w:val="BodyText"/>
        <w:rPr>
          <w:rFonts w:ascii="Arial" w:hAnsi="Arial" w:cs="Arial"/>
          <w:b/>
          <w:bCs/>
          <w:sz w:val="22"/>
          <w:szCs w:val="22"/>
        </w:rPr>
      </w:pPr>
      <w:r>
        <w:rPr>
          <w:rFonts w:ascii="Arial" w:hAnsi="Arial" w:cs="Arial"/>
          <w:b/>
          <w:bCs/>
          <w:noProof/>
          <w:sz w:val="22"/>
          <w:szCs w:val="22"/>
        </w:rPr>
        <mc:AlternateContent>
          <mc:Choice Requires="wps">
            <w:drawing>
              <wp:anchor distT="0" distB="0" distL="114300" distR="114300" simplePos="0" relativeHeight="251657728" behindDoc="0" locked="0" layoutInCell="1" allowOverlap="1" wp14:anchorId="664FE8D1" wp14:editId="0E659B0B">
                <wp:simplePos x="0" y="0"/>
                <wp:positionH relativeFrom="column">
                  <wp:posOffset>9525</wp:posOffset>
                </wp:positionH>
                <wp:positionV relativeFrom="paragraph">
                  <wp:posOffset>146050</wp:posOffset>
                </wp:positionV>
                <wp:extent cx="5943600" cy="0"/>
                <wp:effectExtent l="9525" t="7620" r="9525" b="1143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54C4C9" id="_x0000_t32" coordsize="21600,21600" o:spt="32" o:oned="t" path="m,l21600,21600e" filled="f">
                <v:path arrowok="t" fillok="f" o:connecttype="none"/>
                <o:lock v:ext="edit" shapetype="t"/>
              </v:shapetype>
              <v:shape id="AutoShape 2" o:spid="_x0000_s1026" type="#_x0000_t32" style="position:absolute;margin-left:.75pt;margin-top:11.5pt;width:468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Z5HgIAADsEAAAOAAAAZHJzL2Uyb0RvYy54bWysU02P2jAQvVfqf7B8hyRso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"/>
            </w:pict>
          </mc:Fallback>
        </mc:AlternateContent>
      </w:r>
    </w:p>
    <w:p w14:paraId="77CFFE5B" w14:textId="77777777" w:rsidR="006342A3" w:rsidRPr="00A55E07" w:rsidRDefault="006342A3" w:rsidP="002D03E0">
      <w:pPr>
        <w:pStyle w:val="ListParagraph"/>
        <w:ind w:left="0"/>
        <w:rPr>
          <w:b/>
        </w:rPr>
      </w:pPr>
    </w:p>
    <w:p w14:paraId="015DEE6F" w14:textId="652F76B0" w:rsidR="00291C36" w:rsidRDefault="008E7718" w:rsidP="003432A1">
      <w:pPr>
        <w:pStyle w:val="ListParagraph"/>
        <w:numPr>
          <w:ilvl w:val="0"/>
          <w:numId w:val="1"/>
        </w:numPr>
        <w:rPr>
          <w:b/>
        </w:rPr>
      </w:pPr>
      <w:r>
        <w:rPr>
          <w:b/>
        </w:rPr>
        <w:t>EXECUTIVE SUMMARY</w:t>
      </w:r>
    </w:p>
    <w:p w14:paraId="0B90D817" w14:textId="20D3A5DC" w:rsidR="00AF6C19" w:rsidRDefault="00E55D53" w:rsidP="00AB501B">
      <w:pPr>
        <w:pStyle w:val="ListParagraph"/>
        <w:spacing w:before="120" w:after="240"/>
        <w:ind w:left="0"/>
      </w:pPr>
      <w:r>
        <w:t xml:space="preserve">This memo documents the score analysis for the Central Nebraska Public Power and Irrigation District (CNPPID) irrigator lease project implemented by the Platte River Recovery Implementation Program (PRRIP or Program) under the Water Action Plan (WAP).  </w:t>
      </w:r>
      <w:r w:rsidR="00D72959">
        <w:t>Initiated</w:t>
      </w:r>
      <w:r>
        <w:t xml:space="preserve"> </w:t>
      </w:r>
      <w:r w:rsidR="007D0488">
        <w:t xml:space="preserve">with a Water Leasing Agreement in </w:t>
      </w:r>
      <w:r w:rsidR="007D0488" w:rsidRPr="00B059BC">
        <w:t>September</w:t>
      </w:r>
      <w:r>
        <w:t xml:space="preserve"> 2015, the CNPPID irrigator lease operated as a pilot </w:t>
      </w:r>
      <w:del w:id="3" w:author="Seth Turner" w:date="2019-05-16T14:35:00Z">
        <w:r w:rsidDel="004815F7">
          <w:delText xml:space="preserve">program </w:delText>
        </w:r>
      </w:del>
      <w:ins w:id="4" w:author="Seth Turner" w:date="2019-05-16T14:35:00Z">
        <w:r w:rsidR="004815F7">
          <w:t xml:space="preserve">project </w:t>
        </w:r>
      </w:ins>
      <w:r>
        <w:t xml:space="preserve">during the 2016-2018 irrigation seasons, renewed annually.  In September 2018, the Program’s Governance Committee (GC) approved a new CNPPID irrigator lease agreement, extending the </w:t>
      </w:r>
      <w:del w:id="5" w:author="Seth Turner" w:date="2019-05-16T14:35:00Z">
        <w:r w:rsidDel="004815F7">
          <w:delText xml:space="preserve">program </w:delText>
        </w:r>
      </w:del>
      <w:ins w:id="6" w:author="Seth Turner" w:date="2019-05-16T14:35:00Z">
        <w:r w:rsidR="004815F7">
          <w:t>pro</w:t>
        </w:r>
      </w:ins>
      <w:ins w:id="7" w:author="Seth Turner" w:date="2019-05-16T14:36:00Z">
        <w:r w:rsidR="004815F7">
          <w:t>ject</w:t>
        </w:r>
      </w:ins>
      <w:ins w:id="8" w:author="Seth Turner" w:date="2019-05-16T14:35:00Z">
        <w:r w:rsidR="004815F7">
          <w:t xml:space="preserve"> </w:t>
        </w:r>
      </w:ins>
      <w:r>
        <w:t>for 5 years through the 2023 irrigation season.</w:t>
      </w:r>
    </w:p>
    <w:p w14:paraId="6D7702A2" w14:textId="40485601" w:rsidR="00E55D53" w:rsidRDefault="00E55D53" w:rsidP="00AB501B">
      <w:pPr>
        <w:pStyle w:val="ListParagraph"/>
        <w:spacing w:before="120" w:after="240"/>
        <w:ind w:left="0"/>
      </w:pPr>
      <w:r>
        <w:t>The irrigator lease</w:t>
      </w:r>
      <w:r w:rsidR="00DE330B">
        <w:t xml:space="preserve"> project can only operate during years in which CNPPID declares a full allocation for </w:t>
      </w:r>
      <w:r w:rsidR="00023E8C">
        <w:t xml:space="preserve">the </w:t>
      </w:r>
      <w:r w:rsidR="00DE330B">
        <w:t xml:space="preserve">irrigation season.  When there is a reduced allocation, individual irrigators are allowed to </w:t>
      </w:r>
      <w:r w:rsidR="00023E8C">
        <w:t>transfer</w:t>
      </w:r>
      <w:r w:rsidR="00DE330B">
        <w:t xml:space="preserve"> water amongst themselves; however, under full allocation, such </w:t>
      </w:r>
      <w:r w:rsidR="00023E8C">
        <w:t>transfers are</w:t>
      </w:r>
      <w:r w:rsidR="00DE330B">
        <w:t xml:space="preserve"> not </w:t>
      </w:r>
      <w:del w:id="9" w:author="Seth Turner" w:date="2019-05-15T15:43:00Z">
        <w:r w:rsidR="00F92135" w:rsidDel="0092144A">
          <w:delText>allowed</w:delText>
        </w:r>
      </w:del>
      <w:ins w:id="10" w:author="Seth Turner" w:date="2019-05-15T15:43:00Z">
        <w:r w:rsidR="0092144A">
          <w:t xml:space="preserve"> needed</w:t>
        </w:r>
      </w:ins>
      <w:r w:rsidR="00F92135">
        <w:t>,</w:t>
      </w:r>
      <w:r w:rsidR="00DE330B">
        <w:t xml:space="preserve"> and the Program is able to step in as </w:t>
      </w:r>
      <w:del w:id="11" w:author="Seth Turner" w:date="2019-05-15T15:44:00Z">
        <w:r w:rsidR="00DE330B" w:rsidDel="0092144A">
          <w:delText>the only</w:delText>
        </w:r>
      </w:del>
      <w:ins w:id="12" w:author="Seth Turner" w:date="2019-05-15T15:44:00Z">
        <w:r w:rsidR="0092144A">
          <w:t>a</w:t>
        </w:r>
      </w:ins>
      <w:r w:rsidR="00DE330B">
        <w:t xml:space="preserve"> customer in the water leasing market.  The project</w:t>
      </w:r>
      <w:r>
        <w:t xml:space="preserve"> is based on a number of enrolled acres, with each acre yielding 9</w:t>
      </w:r>
      <w:del w:id="13" w:author="Seth Turner" w:date="2019-05-16T11:04:00Z">
        <w:r w:rsidDel="006C739F">
          <w:delText xml:space="preserve">” </w:delText>
        </w:r>
      </w:del>
      <w:ins w:id="14" w:author="Seth Turner" w:date="2019-05-16T11:04:00Z">
        <w:r w:rsidR="006C739F">
          <w:t xml:space="preserve"> inches </w:t>
        </w:r>
      </w:ins>
      <w:r>
        <w:t>or 0.75 acre-feet (AF) of water that is credited to the Lake McConaughy Environmental Account (EA) in October following the irrigation season.  Acres enrolled in the lease program must</w:t>
      </w:r>
      <w:r w:rsidR="001F2EDB">
        <w:t xml:space="preserve"> be fallowed or dryland farmed.  </w:t>
      </w:r>
      <w:r>
        <w:t>The Program pays irrigators $220 per enrolled acre (</w:t>
      </w:r>
      <w:r w:rsidR="0063756F">
        <w:t>equivalent to</w:t>
      </w:r>
      <w:r>
        <w:t xml:space="preserve"> $293.33/AF) and a $10,000 ann</w:t>
      </w:r>
      <w:r w:rsidR="001F2EDB">
        <w:t>ual administration fee is paid to CNPPID.</w:t>
      </w:r>
    </w:p>
    <w:p w14:paraId="4E48DF95" w14:textId="688179F1" w:rsidR="001F2EDB" w:rsidRDefault="00E501FD" w:rsidP="00AB501B">
      <w:pPr>
        <w:pStyle w:val="ListParagraph"/>
        <w:spacing w:before="120" w:after="240"/>
        <w:ind w:left="0"/>
      </w:pPr>
      <w:r>
        <w:t>Terms of the CNPPID irrigator lease agreement presently cap the enrollment at 3,000 acres, which is increased from 2,000 acres in the original</w:t>
      </w:r>
      <w:r w:rsidR="00FC5387">
        <w:t xml:space="preserve"> 2015</w:t>
      </w:r>
      <w:r>
        <w:t xml:space="preserve"> lease agreement.  Actual enrollment has increased in each successive year of project operation, from 1,037 acres during the 2016 irrigation season to 2,948 acres during the 2019 irrigation season, a nearly three-fold increase over the course of just four years.</w:t>
      </w:r>
    </w:p>
    <w:p w14:paraId="4CB5202D" w14:textId="0060B87E" w:rsidR="00DE330B" w:rsidRDefault="00DE330B" w:rsidP="00AB501B">
      <w:pPr>
        <w:pStyle w:val="ListParagraph"/>
        <w:spacing w:before="120" w:after="240"/>
        <w:ind w:left="0"/>
      </w:pPr>
      <w:r>
        <w:t xml:space="preserve">The Program’s Executive Director’s Office (EDO) performed the score analysis for the CNPPID irrigator lease using methods </w:t>
      </w:r>
      <w:r w:rsidR="00037C8E">
        <w:t xml:space="preserve">approved by the GC in 2010 and </w:t>
      </w:r>
      <w:r>
        <w:t>consistent with other WAP projects with approved scores that contribute to the Lake McConaughy EA</w:t>
      </w:r>
      <w:r w:rsidR="00FC5387">
        <w:t xml:space="preserve">.  </w:t>
      </w:r>
      <w:del w:id="15" w:author="Seth Turner" w:date="2019-05-16T14:38:00Z">
        <w:r w:rsidR="00FC5387" w:rsidDel="004815F7">
          <w:delText xml:space="preserve">This </w:delText>
        </w:r>
      </w:del>
      <w:ins w:id="16" w:author="Seth Turner" w:date="2019-05-16T14:38:00Z">
        <w:r w:rsidR="004815F7">
          <w:t xml:space="preserve">These </w:t>
        </w:r>
      </w:ins>
      <w:r w:rsidR="00FC5387">
        <w:t>include</w:t>
      </w:r>
      <w:del w:id="17" w:author="Seth Turner" w:date="2019-05-16T14:38:00Z">
        <w:r w:rsidR="00FC5387" w:rsidDel="004815F7">
          <w:delText>s</w:delText>
        </w:r>
      </w:del>
      <w:r w:rsidR="00FC5387">
        <w:t xml:space="preserve"> </w:t>
      </w:r>
      <w:r>
        <w:t xml:space="preserve">the No-Cost Net Controllable Conserved Water (NCCW) and the Pathfinder Municipal Account Lease.  Operational </w:t>
      </w:r>
      <w:r w:rsidR="00646F4C">
        <w:t>assumptions</w:t>
      </w:r>
      <w:r>
        <w:t xml:space="preserve"> evaluated in the score analysis included a range of seven acreage enrollment values and three </w:t>
      </w:r>
      <w:r w:rsidR="00646F4C">
        <w:t>scenarios</w:t>
      </w:r>
      <w:r>
        <w:t xml:space="preserve"> </w:t>
      </w:r>
      <w:r w:rsidR="00646F4C">
        <w:t>with varying levels of reduced-allocation years in which the irrigator lease cannot occur.</w:t>
      </w:r>
    </w:p>
    <w:p w14:paraId="7863E8D3" w14:textId="77777777" w:rsidR="00192BB3" w:rsidRDefault="00646F4C" w:rsidP="00AB501B">
      <w:pPr>
        <w:pStyle w:val="ListParagraph"/>
        <w:spacing w:before="120" w:after="240"/>
        <w:ind w:left="0"/>
        <w:rPr>
          <w:ins w:id="18" w:author="Seth Turner" w:date="2019-05-15T16:08:00Z"/>
        </w:rPr>
      </w:pPr>
      <w:r>
        <w:t xml:space="preserve">Potential project scores resulting from the evaluated scenarios range from 504 AF to 1,983 AF.  The analysis methods, assumptions, scenarios, and results </w:t>
      </w:r>
      <w:del w:id="19" w:author="Seth Turner" w:date="2019-05-15T15:45:00Z">
        <w:r w:rsidDel="0092144A">
          <w:delText>are to be</w:delText>
        </w:r>
      </w:del>
      <w:ins w:id="20" w:author="Seth Turner" w:date="2019-05-15T15:45:00Z">
        <w:r w:rsidR="0092144A">
          <w:t>were</w:t>
        </w:r>
      </w:ins>
      <w:r>
        <w:t xml:space="preserve"> reviewed and discussed by the Scoring Subcommittee </w:t>
      </w:r>
      <w:del w:id="21" w:author="Seth Turner" w:date="2019-05-15T15:46:00Z">
        <w:r w:rsidDel="0092144A">
          <w:delText>in order to reach agreement on a score recommendation to be considered by the GC for approval</w:delText>
        </w:r>
      </w:del>
      <w:ins w:id="22" w:author="Seth Turner" w:date="2019-05-15T15:46:00Z">
        <w:r w:rsidR="0092144A">
          <w:t>by conference call on May 15, 2019</w:t>
        </w:r>
      </w:ins>
      <w:r>
        <w:t>.</w:t>
      </w:r>
      <w:ins w:id="23" w:author="Seth Turner" w:date="2019-05-15T15:46:00Z">
        <w:r w:rsidR="0092144A">
          <w:t xml:space="preserve">  </w:t>
        </w:r>
        <w:r w:rsidR="0092144A" w:rsidRPr="00B56374">
          <w:rPr>
            <w:b/>
          </w:rPr>
          <w:t>The Scoring Subcommittee recommended a score of 1,900 AF for the project</w:t>
        </w:r>
      </w:ins>
      <w:ins w:id="24" w:author="Seth Turner" w:date="2019-05-15T15:55:00Z">
        <w:r w:rsidR="00A26172" w:rsidRPr="00B56374">
          <w:rPr>
            <w:b/>
          </w:rPr>
          <w:t>.</w:t>
        </w:r>
        <w:r w:rsidR="00A26172">
          <w:t xml:space="preserve">  This is</w:t>
        </w:r>
      </w:ins>
      <w:ins w:id="25" w:author="Seth Turner" w:date="2019-05-15T15:53:00Z">
        <w:r w:rsidR="00A26172">
          <w:t xml:space="preserve"> based on the </w:t>
        </w:r>
        <w:r w:rsidR="00A26172">
          <w:lastRenderedPageBreak/>
          <w:t>present (2019) enrollment of 2,948 acres, with minor adjust</w:t>
        </w:r>
      </w:ins>
      <w:ins w:id="26" w:author="Seth Turner" w:date="2019-05-15T15:54:00Z">
        <w:r w:rsidR="00A26172">
          <w:t>ment to account for uncertainties associated with</w:t>
        </w:r>
      </w:ins>
      <w:ins w:id="27" w:author="Seth Turner" w:date="2019-05-15T16:08:00Z">
        <w:r w:rsidR="00192BB3">
          <w:t xml:space="preserve"> the following:</w:t>
        </w:r>
      </w:ins>
    </w:p>
    <w:p w14:paraId="34649D7C" w14:textId="0A6D63AE" w:rsidR="00192BB3" w:rsidRDefault="00192BB3" w:rsidP="00B56374">
      <w:pPr>
        <w:pStyle w:val="ListParagraph"/>
        <w:numPr>
          <w:ilvl w:val="0"/>
          <w:numId w:val="11"/>
        </w:numPr>
        <w:spacing w:before="120"/>
        <w:rPr>
          <w:ins w:id="28" w:author="Seth Turner" w:date="2019-05-15T16:08:00Z"/>
        </w:rPr>
      </w:pPr>
      <w:ins w:id="29" w:author="Seth Turner" w:date="2019-05-15T16:08:00Z">
        <w:r>
          <w:t>S</w:t>
        </w:r>
      </w:ins>
      <w:ins w:id="30" w:author="Seth Turner" w:date="2019-05-15T15:56:00Z">
        <w:r w:rsidR="00C159B2">
          <w:t>mall, but unquantified</w:t>
        </w:r>
      </w:ins>
      <w:ins w:id="31" w:author="Seth Turner" w:date="2019-05-15T15:54:00Z">
        <w:r w:rsidR="00A26172">
          <w:t xml:space="preserve"> changes to return flows</w:t>
        </w:r>
      </w:ins>
      <w:ins w:id="32" w:author="Seth Turner" w:date="2019-05-15T15:55:00Z">
        <w:r w:rsidR="00A26172">
          <w:t xml:space="preserve"> resulting from </w:t>
        </w:r>
      </w:ins>
      <w:ins w:id="33" w:author="Seth Turner" w:date="2019-05-16T09:09:00Z">
        <w:r w:rsidR="00B56374">
          <w:t xml:space="preserve">the </w:t>
        </w:r>
      </w:ins>
      <w:ins w:id="34" w:author="Seth Turner" w:date="2019-05-15T15:55:00Z">
        <w:r w:rsidR="00A26172">
          <w:t>slightly reduced</w:t>
        </w:r>
      </w:ins>
      <w:ins w:id="35" w:author="Seth Turner" w:date="2019-05-15T15:56:00Z">
        <w:r w:rsidR="00C159B2">
          <w:t xml:space="preserve"> surface water irrigation deliveries</w:t>
        </w:r>
      </w:ins>
      <w:ins w:id="36" w:author="Seth Turner" w:date="2019-05-16T09:09:00Z">
        <w:r w:rsidR="00B56374">
          <w:t xml:space="preserve"> within the CNPPID system</w:t>
        </w:r>
      </w:ins>
      <w:ins w:id="37" w:author="Seth Turner" w:date="2019-05-15T15:56:00Z">
        <w:r w:rsidR="00C159B2">
          <w:t xml:space="preserve">; </w:t>
        </w:r>
      </w:ins>
    </w:p>
    <w:p w14:paraId="4C9FBEE0" w14:textId="77777777" w:rsidR="00192BB3" w:rsidRDefault="00192BB3" w:rsidP="00B56374">
      <w:pPr>
        <w:pStyle w:val="ListParagraph"/>
        <w:numPr>
          <w:ilvl w:val="0"/>
          <w:numId w:val="11"/>
        </w:numPr>
        <w:rPr>
          <w:ins w:id="38" w:author="Seth Turner" w:date="2019-05-15T16:08:00Z"/>
        </w:rPr>
      </w:pPr>
      <w:ins w:id="39" w:author="Seth Turner" w:date="2019-05-15T16:08:00Z">
        <w:r>
          <w:t>P</w:t>
        </w:r>
      </w:ins>
      <w:ins w:id="40" w:author="Seth Turner" w:date="2019-05-15T15:57:00Z">
        <w:r w:rsidR="00C159B2">
          <w:t xml:space="preserve">otential year-to-year enrollment variability; and </w:t>
        </w:r>
      </w:ins>
    </w:p>
    <w:p w14:paraId="53E9255A" w14:textId="77777777" w:rsidR="00192BB3" w:rsidRDefault="00192BB3" w:rsidP="00B56374">
      <w:pPr>
        <w:pStyle w:val="ListParagraph"/>
        <w:numPr>
          <w:ilvl w:val="0"/>
          <w:numId w:val="11"/>
        </w:numPr>
        <w:spacing w:after="240"/>
        <w:rPr>
          <w:ins w:id="41" w:author="Seth Turner" w:date="2019-05-15T16:08:00Z"/>
        </w:rPr>
      </w:pPr>
      <w:ins w:id="42" w:author="Seth Turner" w:date="2019-05-15T16:08:00Z">
        <w:r>
          <w:t>Th</w:t>
        </w:r>
      </w:ins>
      <w:ins w:id="43" w:author="Seth Turner" w:date="2019-05-15T16:02:00Z">
        <w:r>
          <w:t>e possibility of reduced-allocation years in which the irrigator lease cannot occur.</w:t>
        </w:r>
      </w:ins>
    </w:p>
    <w:p w14:paraId="427389C4" w14:textId="307913C8" w:rsidR="00646F4C" w:rsidRDefault="005243D1" w:rsidP="00B56374">
      <w:pPr>
        <w:spacing w:before="120" w:after="240"/>
      </w:pPr>
      <w:ins w:id="44" w:author="Seth Turner" w:date="2019-05-15T16:25:00Z">
        <w:r>
          <w:t>The recommended score is s</w:t>
        </w:r>
      </w:ins>
      <w:ins w:id="45" w:author="Seth Turner" w:date="2019-05-15T15:47:00Z">
        <w:r w:rsidR="0092144A">
          <w:t>ubject to review</w:t>
        </w:r>
      </w:ins>
      <w:ins w:id="46" w:author="Seth Turner" w:date="2019-05-15T15:50:00Z">
        <w:r w:rsidR="0092144A">
          <w:t xml:space="preserve"> at the end of the current 5-year lease agreement, or sooner if there is a </w:t>
        </w:r>
      </w:ins>
      <w:ins w:id="47" w:author="Seth Turner" w:date="2019-05-16T09:10:00Z">
        <w:r w:rsidR="00B56374">
          <w:t>steep</w:t>
        </w:r>
      </w:ins>
      <w:ins w:id="48" w:author="Seth Turner" w:date="2019-05-15T15:50:00Z">
        <w:r w:rsidR="0092144A">
          <w:t xml:space="preserve"> </w:t>
        </w:r>
      </w:ins>
      <w:ins w:id="49" w:author="Seth Turner" w:date="2019-05-16T09:10:00Z">
        <w:r w:rsidR="00B56374">
          <w:t>decline</w:t>
        </w:r>
      </w:ins>
      <w:ins w:id="50" w:author="Seth Turner" w:date="2019-05-15T15:50:00Z">
        <w:r w:rsidR="0092144A">
          <w:t xml:space="preserve"> in project enrollment.</w:t>
        </w:r>
      </w:ins>
      <w:ins w:id="51" w:author="Seth Turner" w:date="2019-05-15T15:51:00Z">
        <w:r w:rsidR="0092144A">
          <w:t xml:space="preserve">  The Scoring Subcommittee also recommend</w:t>
        </w:r>
      </w:ins>
      <w:ins w:id="52" w:author="Seth Turner" w:date="2019-05-20T12:10:00Z">
        <w:r w:rsidR="008B2911">
          <w:t>ed</w:t>
        </w:r>
      </w:ins>
      <w:ins w:id="53" w:author="Seth Turner" w:date="2019-05-15T15:51:00Z">
        <w:r w:rsidR="0092144A">
          <w:t xml:space="preserve"> that any future revision to the score should be base</w:t>
        </w:r>
      </w:ins>
      <w:ins w:id="54" w:author="Seth Turner" w:date="2019-05-15T15:52:00Z">
        <w:r w:rsidR="0092144A">
          <w:t xml:space="preserve">d on </w:t>
        </w:r>
        <w:r w:rsidR="00A26172">
          <w:t>the Scenario 1 results in Table 7 and Figure 1 in this memo, with minor adjustments</w:t>
        </w:r>
      </w:ins>
      <w:ins w:id="55" w:author="Seth Turner" w:date="2019-05-15T16:25:00Z">
        <w:r>
          <w:t xml:space="preserve"> based on the factors identified above.</w:t>
        </w:r>
      </w:ins>
    </w:p>
    <w:p w14:paraId="0A10A7E9" w14:textId="72D0E142" w:rsidR="005D0F4D" w:rsidRDefault="008E7718" w:rsidP="003432A1">
      <w:pPr>
        <w:pStyle w:val="ListParagraph"/>
        <w:numPr>
          <w:ilvl w:val="0"/>
          <w:numId w:val="1"/>
        </w:numPr>
        <w:spacing w:before="360" w:after="240"/>
        <w:rPr>
          <w:b/>
        </w:rPr>
      </w:pPr>
      <w:r>
        <w:rPr>
          <w:b/>
        </w:rPr>
        <w:t>INTRODUCTION</w:t>
      </w:r>
    </w:p>
    <w:p w14:paraId="3C06442D" w14:textId="043A2FB3" w:rsidR="005D0F4D" w:rsidRDefault="008E7718" w:rsidP="00AB501B">
      <w:pPr>
        <w:pStyle w:val="ListParagraph"/>
        <w:spacing w:before="120" w:after="240"/>
        <w:ind w:left="0"/>
      </w:pPr>
      <w:r>
        <w:t xml:space="preserve">The First Increment Water Objective for the Platte River Recovery Implementation Program (PRRIP or Program) is to reduce deficits to U.S. Fish and Wildlife Service (USFWS) target flows by 130,000 acre-feet per year (AFY) to 150,000 AFY, as measured at Grand Island, Nebraska.  </w:t>
      </w:r>
      <w:r w:rsidR="004953BF">
        <w:t xml:space="preserve">Program </w:t>
      </w:r>
      <w:r>
        <w:t>Milestone No. 4</w:t>
      </w:r>
      <w:r w:rsidR="003F179E">
        <w:rPr>
          <w:rStyle w:val="FootnoteReference"/>
        </w:rPr>
        <w:footnoteReference w:id="1"/>
      </w:r>
      <w:r>
        <w:t xml:space="preserve"> dictates that </w:t>
      </w:r>
      <w:r w:rsidR="003F179E">
        <w:t>at least 50,000 AFY</w:t>
      </w:r>
      <w:r>
        <w:t xml:space="preserve"> of that total must be developed through implementation of the Water Action Plan (WAP).  Project scoring</w:t>
      </w:r>
      <w:r w:rsidR="004953BF">
        <w:rPr>
          <w:rStyle w:val="FootnoteReference"/>
        </w:rPr>
        <w:footnoteReference w:id="2"/>
      </w:r>
      <w:r>
        <w:t xml:space="preserve"> is an analytical process used to assess the capacity of a water project to contribute </w:t>
      </w:r>
      <w:r w:rsidR="00CC16DF">
        <w:t xml:space="preserve">towards fulfilling the Program’s water goals.  </w:t>
      </w:r>
      <w:r w:rsidR="00CC16DF" w:rsidRPr="00CC16DF">
        <w:rPr>
          <w:b/>
        </w:rPr>
        <w:t>Table 1</w:t>
      </w:r>
      <w:r w:rsidR="00CC16DF">
        <w:t xml:space="preserve"> shows Program water project scores approved to date.</w:t>
      </w:r>
    </w:p>
    <w:p w14:paraId="727BA3CD" w14:textId="499D974C" w:rsidR="00CC16DF" w:rsidRPr="00EE15EA" w:rsidRDefault="00CC16DF" w:rsidP="00CC16DF">
      <w:pPr>
        <w:pStyle w:val="ListParagraph"/>
        <w:spacing w:before="120"/>
        <w:ind w:left="0"/>
        <w:rPr>
          <w:b/>
          <w:szCs w:val="24"/>
        </w:rPr>
      </w:pPr>
      <w:r w:rsidRPr="00EE15EA">
        <w:rPr>
          <w:b/>
          <w:szCs w:val="24"/>
        </w:rPr>
        <w:t xml:space="preserve">Table </w:t>
      </w:r>
      <w:r>
        <w:rPr>
          <w:b/>
          <w:szCs w:val="24"/>
        </w:rPr>
        <w:t>1</w:t>
      </w:r>
      <w:r w:rsidRPr="00EE15EA">
        <w:rPr>
          <w:b/>
          <w:szCs w:val="24"/>
        </w:rPr>
        <w:t>. Program Water Project Scores</w:t>
      </w:r>
      <w:r w:rsidR="00B059BC">
        <w:rPr>
          <w:b/>
          <w:szCs w:val="24"/>
        </w:rPr>
        <w:t xml:space="preserve"> as of May 2019</w:t>
      </w:r>
    </w:p>
    <w:tbl>
      <w:tblPr>
        <w:tblStyle w:val="TableGrid"/>
        <w:tblW w:w="0" w:type="auto"/>
        <w:tblLook w:val="04A0" w:firstRow="1" w:lastRow="0" w:firstColumn="1" w:lastColumn="0" w:noHBand="0" w:noVBand="1"/>
      </w:tblPr>
      <w:tblGrid>
        <w:gridCol w:w="5665"/>
        <w:gridCol w:w="3685"/>
      </w:tblGrid>
      <w:tr w:rsidR="00CC16DF" w14:paraId="4DA29122" w14:textId="77777777" w:rsidTr="00693B09">
        <w:tc>
          <w:tcPr>
            <w:tcW w:w="5665" w:type="dxa"/>
            <w:shd w:val="clear" w:color="auto" w:fill="C2D69B" w:themeFill="accent3" w:themeFillTint="99"/>
          </w:tcPr>
          <w:p w14:paraId="0C47E198" w14:textId="77777777" w:rsidR="00CC16DF" w:rsidRPr="007E58DC" w:rsidRDefault="00CC16DF" w:rsidP="00693B09">
            <w:pPr>
              <w:pStyle w:val="ListParagraph"/>
              <w:ind w:left="0"/>
              <w:jc w:val="center"/>
              <w:rPr>
                <w:b/>
                <w:szCs w:val="24"/>
              </w:rPr>
            </w:pPr>
            <w:r w:rsidRPr="007E58DC">
              <w:rPr>
                <w:b/>
                <w:szCs w:val="24"/>
              </w:rPr>
              <w:t>Project</w:t>
            </w:r>
          </w:p>
        </w:tc>
        <w:tc>
          <w:tcPr>
            <w:tcW w:w="3685" w:type="dxa"/>
            <w:shd w:val="clear" w:color="auto" w:fill="C2D69B" w:themeFill="accent3" w:themeFillTint="99"/>
          </w:tcPr>
          <w:p w14:paraId="3CA629E9" w14:textId="77777777" w:rsidR="00CC16DF" w:rsidRPr="007E58DC" w:rsidRDefault="00CC16DF" w:rsidP="00693B09">
            <w:pPr>
              <w:pStyle w:val="ListParagraph"/>
              <w:ind w:left="0"/>
              <w:jc w:val="center"/>
              <w:rPr>
                <w:b/>
                <w:szCs w:val="24"/>
              </w:rPr>
            </w:pPr>
            <w:r w:rsidRPr="007E58DC">
              <w:rPr>
                <w:b/>
                <w:szCs w:val="24"/>
              </w:rPr>
              <w:t>Score [AF]</w:t>
            </w:r>
          </w:p>
        </w:tc>
      </w:tr>
      <w:tr w:rsidR="00CC16DF" w14:paraId="41CBBCC5" w14:textId="77777777" w:rsidTr="00693B09">
        <w:tc>
          <w:tcPr>
            <w:tcW w:w="9350" w:type="dxa"/>
            <w:gridSpan w:val="2"/>
            <w:shd w:val="clear" w:color="auto" w:fill="BFBFBF" w:themeFill="background1" w:themeFillShade="BF"/>
          </w:tcPr>
          <w:p w14:paraId="70A695BF" w14:textId="77777777" w:rsidR="00CC16DF" w:rsidRPr="007E58DC" w:rsidRDefault="00CC16DF" w:rsidP="00693B09">
            <w:pPr>
              <w:pStyle w:val="ListParagraph"/>
              <w:ind w:left="0"/>
              <w:rPr>
                <w:b/>
                <w:szCs w:val="24"/>
              </w:rPr>
            </w:pPr>
            <w:r w:rsidRPr="007E58DC">
              <w:rPr>
                <w:b/>
                <w:szCs w:val="24"/>
              </w:rPr>
              <w:t>State Water Projects</w:t>
            </w:r>
          </w:p>
        </w:tc>
      </w:tr>
      <w:tr w:rsidR="008F021D" w14:paraId="75DEFC35" w14:textId="77777777" w:rsidTr="00693B09">
        <w:tc>
          <w:tcPr>
            <w:tcW w:w="5665" w:type="dxa"/>
          </w:tcPr>
          <w:p w14:paraId="40159920" w14:textId="77777777" w:rsidR="008F021D" w:rsidRDefault="008F021D" w:rsidP="00693B09">
            <w:pPr>
              <w:pStyle w:val="ListParagraph"/>
              <w:ind w:left="0"/>
              <w:rPr>
                <w:szCs w:val="24"/>
              </w:rPr>
            </w:pPr>
            <w:r>
              <w:rPr>
                <w:szCs w:val="24"/>
              </w:rPr>
              <w:t>Tamarack I</w:t>
            </w:r>
          </w:p>
        </w:tc>
        <w:tc>
          <w:tcPr>
            <w:tcW w:w="3685" w:type="dxa"/>
            <w:vMerge w:val="restart"/>
            <w:vAlign w:val="center"/>
          </w:tcPr>
          <w:p w14:paraId="17A02603" w14:textId="1789A502" w:rsidR="008F021D" w:rsidRDefault="008F021D" w:rsidP="008F021D">
            <w:pPr>
              <w:pStyle w:val="ListParagraph"/>
              <w:ind w:left="0"/>
              <w:jc w:val="center"/>
              <w:rPr>
                <w:szCs w:val="24"/>
              </w:rPr>
            </w:pPr>
            <w:r>
              <w:rPr>
                <w:szCs w:val="24"/>
              </w:rPr>
              <w:t>80,000</w:t>
            </w:r>
          </w:p>
        </w:tc>
      </w:tr>
      <w:tr w:rsidR="008F021D" w14:paraId="02843F1E" w14:textId="77777777" w:rsidTr="00693B09">
        <w:tc>
          <w:tcPr>
            <w:tcW w:w="5665" w:type="dxa"/>
          </w:tcPr>
          <w:p w14:paraId="067E6329" w14:textId="77777777" w:rsidR="008F021D" w:rsidRDefault="008F021D" w:rsidP="00693B09">
            <w:pPr>
              <w:pStyle w:val="ListParagraph"/>
              <w:ind w:left="0"/>
              <w:rPr>
                <w:szCs w:val="24"/>
              </w:rPr>
            </w:pPr>
            <w:r>
              <w:rPr>
                <w:szCs w:val="24"/>
              </w:rPr>
              <w:t>Lake McConaughy EA</w:t>
            </w:r>
          </w:p>
        </w:tc>
        <w:tc>
          <w:tcPr>
            <w:tcW w:w="3685" w:type="dxa"/>
            <w:vMerge/>
            <w:vAlign w:val="center"/>
          </w:tcPr>
          <w:p w14:paraId="39AED092" w14:textId="0EA9B95D" w:rsidR="008F021D" w:rsidRDefault="008F021D" w:rsidP="00693B09">
            <w:pPr>
              <w:pStyle w:val="ListParagraph"/>
              <w:ind w:left="0"/>
              <w:jc w:val="center"/>
              <w:rPr>
                <w:szCs w:val="24"/>
              </w:rPr>
            </w:pPr>
          </w:p>
        </w:tc>
      </w:tr>
      <w:tr w:rsidR="008F021D" w14:paraId="7AE86129" w14:textId="77777777" w:rsidTr="00693B09">
        <w:tc>
          <w:tcPr>
            <w:tcW w:w="5665" w:type="dxa"/>
          </w:tcPr>
          <w:p w14:paraId="26761FB7" w14:textId="77777777" w:rsidR="008F021D" w:rsidRDefault="008F021D" w:rsidP="00693B09">
            <w:pPr>
              <w:pStyle w:val="ListParagraph"/>
              <w:ind w:left="0"/>
              <w:rPr>
                <w:szCs w:val="24"/>
              </w:rPr>
            </w:pPr>
            <w:r>
              <w:rPr>
                <w:szCs w:val="24"/>
              </w:rPr>
              <w:t>Pathfinder EA</w:t>
            </w:r>
          </w:p>
        </w:tc>
        <w:tc>
          <w:tcPr>
            <w:tcW w:w="3685" w:type="dxa"/>
            <w:vMerge/>
          </w:tcPr>
          <w:p w14:paraId="1CAB83B4" w14:textId="77777777" w:rsidR="008F021D" w:rsidRDefault="008F021D" w:rsidP="00693B09">
            <w:pPr>
              <w:pStyle w:val="ListParagraph"/>
              <w:ind w:left="0"/>
              <w:rPr>
                <w:szCs w:val="24"/>
              </w:rPr>
            </w:pPr>
          </w:p>
        </w:tc>
      </w:tr>
      <w:tr w:rsidR="00CC16DF" w14:paraId="4E9A5226" w14:textId="77777777" w:rsidTr="00693B09">
        <w:tc>
          <w:tcPr>
            <w:tcW w:w="9350" w:type="dxa"/>
            <w:gridSpan w:val="2"/>
            <w:shd w:val="clear" w:color="auto" w:fill="BFBFBF" w:themeFill="background1" w:themeFillShade="BF"/>
          </w:tcPr>
          <w:p w14:paraId="33F1641C" w14:textId="77777777" w:rsidR="00CC16DF" w:rsidRPr="007E58DC" w:rsidRDefault="00CC16DF" w:rsidP="00693B09">
            <w:pPr>
              <w:pStyle w:val="ListParagraph"/>
              <w:ind w:left="0"/>
              <w:rPr>
                <w:b/>
                <w:szCs w:val="24"/>
              </w:rPr>
            </w:pPr>
            <w:r w:rsidRPr="007E58DC">
              <w:rPr>
                <w:b/>
                <w:szCs w:val="24"/>
              </w:rPr>
              <w:t>Water Action Plan Projects</w:t>
            </w:r>
          </w:p>
        </w:tc>
      </w:tr>
      <w:tr w:rsidR="00CC16DF" w14:paraId="5E867E25" w14:textId="77777777" w:rsidTr="00693B09">
        <w:tc>
          <w:tcPr>
            <w:tcW w:w="5665" w:type="dxa"/>
          </w:tcPr>
          <w:p w14:paraId="114E5CB1" w14:textId="77777777" w:rsidR="00CC16DF" w:rsidRDefault="00CC16DF" w:rsidP="00693B09">
            <w:pPr>
              <w:pStyle w:val="ListParagraph"/>
              <w:ind w:left="0"/>
              <w:rPr>
                <w:szCs w:val="24"/>
              </w:rPr>
            </w:pPr>
            <w:r>
              <w:rPr>
                <w:szCs w:val="24"/>
              </w:rPr>
              <w:t>Phelps County Canal Groundwater Recharge Project</w:t>
            </w:r>
          </w:p>
        </w:tc>
        <w:tc>
          <w:tcPr>
            <w:tcW w:w="3685" w:type="dxa"/>
            <w:vAlign w:val="center"/>
          </w:tcPr>
          <w:p w14:paraId="0646A076" w14:textId="77777777" w:rsidR="00CC16DF" w:rsidRDefault="00CC16DF" w:rsidP="00693B09">
            <w:pPr>
              <w:pStyle w:val="ListParagraph"/>
              <w:ind w:left="0"/>
              <w:jc w:val="center"/>
              <w:rPr>
                <w:szCs w:val="24"/>
              </w:rPr>
            </w:pPr>
            <w:r>
              <w:rPr>
                <w:szCs w:val="24"/>
              </w:rPr>
              <w:t>2,700</w:t>
            </w:r>
          </w:p>
        </w:tc>
      </w:tr>
      <w:tr w:rsidR="00CC16DF" w14:paraId="1A78FBF7" w14:textId="77777777" w:rsidTr="00693B09">
        <w:tc>
          <w:tcPr>
            <w:tcW w:w="5665" w:type="dxa"/>
          </w:tcPr>
          <w:p w14:paraId="68A242E1" w14:textId="77777777" w:rsidR="00CC16DF" w:rsidRDefault="00CC16DF" w:rsidP="00693B09">
            <w:pPr>
              <w:pStyle w:val="ListParagraph"/>
              <w:ind w:left="0"/>
              <w:rPr>
                <w:szCs w:val="24"/>
              </w:rPr>
            </w:pPr>
            <w:r>
              <w:rPr>
                <w:szCs w:val="24"/>
              </w:rPr>
              <w:t>Pathfinder Municipal Account Lease</w:t>
            </w:r>
          </w:p>
        </w:tc>
        <w:tc>
          <w:tcPr>
            <w:tcW w:w="3685" w:type="dxa"/>
            <w:vAlign w:val="center"/>
          </w:tcPr>
          <w:p w14:paraId="33ECB217" w14:textId="77777777" w:rsidR="00CC16DF" w:rsidRDefault="00CC16DF" w:rsidP="00693B09">
            <w:pPr>
              <w:pStyle w:val="ListParagraph"/>
              <w:ind w:left="0"/>
              <w:jc w:val="center"/>
              <w:rPr>
                <w:szCs w:val="24"/>
              </w:rPr>
            </w:pPr>
            <w:r>
              <w:rPr>
                <w:szCs w:val="24"/>
              </w:rPr>
              <w:t>6,350</w:t>
            </w:r>
          </w:p>
        </w:tc>
      </w:tr>
      <w:tr w:rsidR="00CC16DF" w14:paraId="1C0B3A31" w14:textId="77777777" w:rsidTr="00693B09">
        <w:tc>
          <w:tcPr>
            <w:tcW w:w="5665" w:type="dxa"/>
          </w:tcPr>
          <w:p w14:paraId="2E6703E1" w14:textId="77777777" w:rsidR="00CC16DF" w:rsidRDefault="00CC16DF" w:rsidP="00693B09">
            <w:pPr>
              <w:pStyle w:val="ListParagraph"/>
              <w:ind w:left="0"/>
              <w:rPr>
                <w:szCs w:val="24"/>
              </w:rPr>
            </w:pPr>
            <w:r>
              <w:rPr>
                <w:szCs w:val="24"/>
              </w:rPr>
              <w:t>No-Cost NCCW</w:t>
            </w:r>
          </w:p>
        </w:tc>
        <w:tc>
          <w:tcPr>
            <w:tcW w:w="3685" w:type="dxa"/>
            <w:vAlign w:val="center"/>
          </w:tcPr>
          <w:p w14:paraId="410C9DB7" w14:textId="77777777" w:rsidR="00CC16DF" w:rsidRDefault="00CC16DF" w:rsidP="00693B09">
            <w:pPr>
              <w:pStyle w:val="ListParagraph"/>
              <w:ind w:left="0"/>
              <w:jc w:val="center"/>
              <w:rPr>
                <w:szCs w:val="24"/>
              </w:rPr>
            </w:pPr>
            <w:r>
              <w:rPr>
                <w:szCs w:val="24"/>
              </w:rPr>
              <w:t>260</w:t>
            </w:r>
          </w:p>
        </w:tc>
      </w:tr>
      <w:tr w:rsidR="00CC16DF" w14:paraId="4EE37F19" w14:textId="77777777" w:rsidTr="00693B09">
        <w:tc>
          <w:tcPr>
            <w:tcW w:w="5665" w:type="dxa"/>
          </w:tcPr>
          <w:p w14:paraId="75C432EE" w14:textId="77777777" w:rsidR="00CC16DF" w:rsidRDefault="00CC16DF" w:rsidP="00693B09">
            <w:pPr>
              <w:pStyle w:val="ListParagraph"/>
              <w:ind w:left="0"/>
              <w:rPr>
                <w:szCs w:val="24"/>
              </w:rPr>
            </w:pPr>
            <w:r>
              <w:rPr>
                <w:szCs w:val="24"/>
              </w:rPr>
              <w:t>Cook Recapture Well</w:t>
            </w:r>
          </w:p>
        </w:tc>
        <w:tc>
          <w:tcPr>
            <w:tcW w:w="3685" w:type="dxa"/>
            <w:vAlign w:val="center"/>
          </w:tcPr>
          <w:p w14:paraId="02E2B918" w14:textId="77777777" w:rsidR="00CC16DF" w:rsidRDefault="00CC16DF" w:rsidP="00693B09">
            <w:pPr>
              <w:pStyle w:val="ListParagraph"/>
              <w:ind w:left="0"/>
              <w:jc w:val="center"/>
              <w:rPr>
                <w:szCs w:val="24"/>
              </w:rPr>
            </w:pPr>
            <w:r>
              <w:rPr>
                <w:szCs w:val="24"/>
              </w:rPr>
              <w:t>160</w:t>
            </w:r>
          </w:p>
        </w:tc>
      </w:tr>
      <w:tr w:rsidR="00CC16DF" w14:paraId="18DD8433" w14:textId="77777777" w:rsidTr="00693B09">
        <w:tc>
          <w:tcPr>
            <w:tcW w:w="5665" w:type="dxa"/>
          </w:tcPr>
          <w:p w14:paraId="088FB077" w14:textId="127E3A75" w:rsidR="00CC16DF" w:rsidRDefault="00CC16DF" w:rsidP="00693B09">
            <w:pPr>
              <w:pStyle w:val="ListParagraph"/>
              <w:ind w:left="0"/>
              <w:rPr>
                <w:szCs w:val="24"/>
              </w:rPr>
            </w:pPr>
            <w:r>
              <w:rPr>
                <w:szCs w:val="24"/>
              </w:rPr>
              <w:t>Elwood Reservoir Recharge</w:t>
            </w:r>
            <w:r w:rsidR="001F2EDB" w:rsidRPr="001F2EDB">
              <w:rPr>
                <w:szCs w:val="24"/>
              </w:rPr>
              <w:t>*</w:t>
            </w:r>
          </w:p>
        </w:tc>
        <w:tc>
          <w:tcPr>
            <w:tcW w:w="3685" w:type="dxa"/>
            <w:vAlign w:val="center"/>
          </w:tcPr>
          <w:p w14:paraId="0B716933" w14:textId="77777777" w:rsidR="00CC16DF" w:rsidRDefault="00CC16DF" w:rsidP="00693B09">
            <w:pPr>
              <w:pStyle w:val="ListParagraph"/>
              <w:ind w:left="0"/>
              <w:jc w:val="center"/>
              <w:rPr>
                <w:szCs w:val="24"/>
              </w:rPr>
            </w:pPr>
            <w:r>
              <w:rPr>
                <w:szCs w:val="24"/>
              </w:rPr>
              <w:t>2,800</w:t>
            </w:r>
          </w:p>
        </w:tc>
      </w:tr>
      <w:tr w:rsidR="00CC16DF" w14:paraId="2C9A8816" w14:textId="77777777" w:rsidTr="00693B09">
        <w:tc>
          <w:tcPr>
            <w:tcW w:w="5665" w:type="dxa"/>
            <w:vAlign w:val="center"/>
          </w:tcPr>
          <w:p w14:paraId="052554A0" w14:textId="77777777" w:rsidR="00CC16DF" w:rsidRDefault="00CC16DF" w:rsidP="00693B09">
            <w:pPr>
              <w:pStyle w:val="ListParagraph"/>
              <w:ind w:left="0"/>
              <w:jc w:val="right"/>
              <w:rPr>
                <w:szCs w:val="24"/>
              </w:rPr>
            </w:pPr>
            <w:r>
              <w:rPr>
                <w:szCs w:val="24"/>
              </w:rPr>
              <w:t>Sub-total =</w:t>
            </w:r>
          </w:p>
        </w:tc>
        <w:tc>
          <w:tcPr>
            <w:tcW w:w="3685" w:type="dxa"/>
            <w:vAlign w:val="center"/>
          </w:tcPr>
          <w:p w14:paraId="042C252B" w14:textId="77777777" w:rsidR="00CC16DF" w:rsidRDefault="00CC16DF" w:rsidP="00693B09">
            <w:pPr>
              <w:pStyle w:val="ListParagraph"/>
              <w:ind w:left="0"/>
              <w:jc w:val="center"/>
              <w:rPr>
                <w:szCs w:val="24"/>
              </w:rPr>
            </w:pPr>
            <w:r>
              <w:rPr>
                <w:szCs w:val="24"/>
              </w:rPr>
              <w:t>12,270</w:t>
            </w:r>
          </w:p>
        </w:tc>
      </w:tr>
      <w:tr w:rsidR="00CC16DF" w14:paraId="683C81F2" w14:textId="77777777" w:rsidTr="00693B09">
        <w:tc>
          <w:tcPr>
            <w:tcW w:w="9350" w:type="dxa"/>
            <w:gridSpan w:val="2"/>
            <w:shd w:val="clear" w:color="auto" w:fill="C2D69B" w:themeFill="accent3" w:themeFillTint="99"/>
            <w:vAlign w:val="center"/>
          </w:tcPr>
          <w:p w14:paraId="3F6386F0" w14:textId="77777777" w:rsidR="00CC16DF" w:rsidRDefault="00CC16DF" w:rsidP="00693B09">
            <w:pPr>
              <w:pStyle w:val="ListParagraph"/>
              <w:ind w:left="0"/>
              <w:jc w:val="center"/>
              <w:rPr>
                <w:szCs w:val="24"/>
              </w:rPr>
            </w:pPr>
          </w:p>
        </w:tc>
      </w:tr>
      <w:tr w:rsidR="00CC16DF" w14:paraId="29FE66A5" w14:textId="77777777" w:rsidTr="00693B09">
        <w:tc>
          <w:tcPr>
            <w:tcW w:w="5665" w:type="dxa"/>
            <w:shd w:val="clear" w:color="auto" w:fill="BFBFBF" w:themeFill="background1" w:themeFillShade="BF"/>
            <w:vAlign w:val="center"/>
          </w:tcPr>
          <w:p w14:paraId="74521C2B" w14:textId="77777777" w:rsidR="00CC16DF" w:rsidRPr="003848EE" w:rsidRDefault="00CC16DF" w:rsidP="00693B09">
            <w:pPr>
              <w:pStyle w:val="ListParagraph"/>
              <w:ind w:left="0"/>
              <w:jc w:val="right"/>
              <w:rPr>
                <w:b/>
                <w:szCs w:val="24"/>
              </w:rPr>
            </w:pPr>
            <w:r w:rsidRPr="003848EE">
              <w:rPr>
                <w:b/>
                <w:szCs w:val="24"/>
              </w:rPr>
              <w:t>Total =</w:t>
            </w:r>
          </w:p>
        </w:tc>
        <w:tc>
          <w:tcPr>
            <w:tcW w:w="3685" w:type="dxa"/>
            <w:shd w:val="clear" w:color="auto" w:fill="BFBFBF" w:themeFill="background1" w:themeFillShade="BF"/>
            <w:vAlign w:val="center"/>
          </w:tcPr>
          <w:p w14:paraId="0D0F961C" w14:textId="77777777" w:rsidR="00CC16DF" w:rsidRPr="003848EE" w:rsidRDefault="00CC16DF" w:rsidP="00693B09">
            <w:pPr>
              <w:pStyle w:val="ListParagraph"/>
              <w:ind w:left="0"/>
              <w:jc w:val="center"/>
              <w:rPr>
                <w:b/>
                <w:szCs w:val="24"/>
              </w:rPr>
            </w:pPr>
            <w:r w:rsidRPr="003848EE">
              <w:rPr>
                <w:b/>
                <w:szCs w:val="24"/>
              </w:rPr>
              <w:t>92,270</w:t>
            </w:r>
          </w:p>
        </w:tc>
      </w:tr>
    </w:tbl>
    <w:p w14:paraId="4F797FD2" w14:textId="59F45127" w:rsidR="00CC16DF" w:rsidRPr="00CC16DF" w:rsidRDefault="001F2EDB" w:rsidP="00CC16DF">
      <w:pPr>
        <w:spacing w:after="240"/>
        <w:rPr>
          <w:sz w:val="20"/>
          <w:szCs w:val="20"/>
        </w:rPr>
      </w:pPr>
      <w:r>
        <w:rPr>
          <w:sz w:val="20"/>
          <w:szCs w:val="20"/>
          <w:vertAlign w:val="superscript"/>
        </w:rPr>
        <w:t>*</w:t>
      </w:r>
      <w:r w:rsidR="00CC16DF" w:rsidRPr="00CC16DF">
        <w:rPr>
          <w:sz w:val="20"/>
          <w:szCs w:val="20"/>
        </w:rPr>
        <w:t xml:space="preserve"> Score analysis for Elwood Reservoir Recharge was reviewed by the Scoring Subcommittee in August 2018, but the recommended score of 2,800 AF has not yet been approved by the </w:t>
      </w:r>
      <w:del w:id="56" w:author="Seth Turner" w:date="2019-05-16T14:40:00Z">
        <w:r w:rsidR="00CC16DF" w:rsidRPr="00CC16DF" w:rsidDel="00CE361C">
          <w:rPr>
            <w:sz w:val="20"/>
            <w:szCs w:val="20"/>
          </w:rPr>
          <w:delText>Governance Committee</w:delText>
        </w:r>
      </w:del>
      <w:ins w:id="57" w:author="Seth Turner" w:date="2019-05-16T14:40:00Z">
        <w:r w:rsidR="00CE361C">
          <w:rPr>
            <w:sz w:val="20"/>
            <w:szCs w:val="20"/>
          </w:rPr>
          <w:t>GC</w:t>
        </w:r>
      </w:ins>
      <w:r w:rsidR="00CC16DF" w:rsidRPr="00CC16DF">
        <w:rPr>
          <w:sz w:val="20"/>
          <w:szCs w:val="20"/>
        </w:rPr>
        <w:t xml:space="preserve">.    </w:t>
      </w:r>
    </w:p>
    <w:p w14:paraId="0329840B" w14:textId="04877CEB" w:rsidR="00CC16DF" w:rsidRPr="00CC16DF" w:rsidRDefault="00CC16DF" w:rsidP="00CC16DF">
      <w:pPr>
        <w:spacing w:after="240"/>
        <w:rPr>
          <w:szCs w:val="24"/>
        </w:rPr>
      </w:pPr>
      <w:r>
        <w:rPr>
          <w:szCs w:val="24"/>
        </w:rPr>
        <w:lastRenderedPageBreak/>
        <w:t xml:space="preserve">The purpose of this memo is to document the score analysis for the </w:t>
      </w:r>
      <w:r w:rsidR="007E1DA8">
        <w:rPr>
          <w:szCs w:val="24"/>
        </w:rPr>
        <w:t>Central Nebraska Public Power and Irrigation District (</w:t>
      </w:r>
      <w:r>
        <w:rPr>
          <w:szCs w:val="24"/>
        </w:rPr>
        <w:t>CNPPID</w:t>
      </w:r>
      <w:r w:rsidR="007E1DA8">
        <w:rPr>
          <w:szCs w:val="24"/>
        </w:rPr>
        <w:t>)</w:t>
      </w:r>
      <w:r>
        <w:rPr>
          <w:szCs w:val="24"/>
        </w:rPr>
        <w:t xml:space="preserve"> irrigator lease WAP project, the description and evaluation of which are provided in the following sections.</w:t>
      </w:r>
      <w:r w:rsidR="007F6276">
        <w:rPr>
          <w:szCs w:val="24"/>
        </w:rPr>
        <w:t xml:space="preserve">  Previously operated on a year-to-year pilot project basis, a new 5-year lease agreement that starts with the 2019 irrigation season gives the EDO adequate confidence in the longevity of the project to proceed with this assessment.</w:t>
      </w:r>
    </w:p>
    <w:p w14:paraId="7A48A79D" w14:textId="0DCB7041" w:rsidR="00CC16DF" w:rsidRDefault="00CC16DF" w:rsidP="003432A1">
      <w:pPr>
        <w:pStyle w:val="ListParagraph"/>
        <w:numPr>
          <w:ilvl w:val="0"/>
          <w:numId w:val="1"/>
        </w:numPr>
        <w:spacing w:before="360" w:after="240"/>
        <w:rPr>
          <w:b/>
        </w:rPr>
      </w:pPr>
      <w:r>
        <w:rPr>
          <w:b/>
        </w:rPr>
        <w:t>CNPPID IRRIGATOR LEASE PROJECT</w:t>
      </w:r>
    </w:p>
    <w:p w14:paraId="253F250B" w14:textId="361FFD0F" w:rsidR="00CC16DF" w:rsidRPr="00CC16DF" w:rsidRDefault="00CC16DF" w:rsidP="00CC16DF">
      <w:pPr>
        <w:spacing w:before="120" w:after="240"/>
        <w:rPr>
          <w:szCs w:val="24"/>
        </w:rPr>
      </w:pPr>
      <w:r w:rsidRPr="00CC16DF">
        <w:rPr>
          <w:szCs w:val="24"/>
        </w:rPr>
        <w:t>Beginning with the 2016 irrigation season, the Program and CNPPID entered into a series of temporary agreements to lease water directly from irrigators within the CNPPID systems.  Irrigators agree to fallow or dryland farm designated parcels, which are typically odd-shaped</w:t>
      </w:r>
      <w:ins w:id="58" w:author="Seth Turner" w:date="2019-05-16T09:13:00Z">
        <w:r w:rsidR="00075C18">
          <w:rPr>
            <w:szCs w:val="24"/>
          </w:rPr>
          <w:t xml:space="preserve"> (e.g., pivot corners)</w:t>
        </w:r>
      </w:ins>
      <w:r w:rsidRPr="00CC16DF">
        <w:rPr>
          <w:szCs w:val="24"/>
        </w:rPr>
        <w:t xml:space="preserve"> or otherwise difficult to irrigate.  The project operated as a pilot </w:t>
      </w:r>
      <w:del w:id="59" w:author="Seth Turner" w:date="2019-05-16T14:41:00Z">
        <w:r w:rsidRPr="00CC16DF" w:rsidDel="0021123B">
          <w:rPr>
            <w:szCs w:val="24"/>
          </w:rPr>
          <w:delText xml:space="preserve">program </w:delText>
        </w:r>
      </w:del>
      <w:ins w:id="60" w:author="Seth Turner" w:date="2019-05-16T14:41:00Z">
        <w:r w:rsidR="0021123B">
          <w:rPr>
            <w:szCs w:val="24"/>
          </w:rPr>
          <w:t>project</w:t>
        </w:r>
        <w:r w:rsidR="0021123B" w:rsidRPr="00CC16DF">
          <w:rPr>
            <w:szCs w:val="24"/>
          </w:rPr>
          <w:t xml:space="preserve"> </w:t>
        </w:r>
      </w:ins>
      <w:r w:rsidRPr="00CC16DF">
        <w:rPr>
          <w:szCs w:val="24"/>
        </w:rPr>
        <w:t xml:space="preserve">from 2016 to 2018, </w:t>
      </w:r>
      <w:r w:rsidR="007E1DA8">
        <w:rPr>
          <w:szCs w:val="24"/>
        </w:rPr>
        <w:t>after which</w:t>
      </w:r>
      <w:r w:rsidRPr="00CC16DF">
        <w:rPr>
          <w:szCs w:val="24"/>
        </w:rPr>
        <w:t xml:space="preserve"> </w:t>
      </w:r>
      <w:r w:rsidR="007E1DA8">
        <w:rPr>
          <w:szCs w:val="24"/>
        </w:rPr>
        <w:t>the Program’s Governance Committee (GC) approved a continuation of the project</w:t>
      </w:r>
      <w:r w:rsidRPr="00CC16DF">
        <w:rPr>
          <w:szCs w:val="24"/>
        </w:rPr>
        <w:t xml:space="preserve"> for 5 years, through the 2023 irrigation season.  In order to carry out the project, the CNPPID must declare a full allocation</w:t>
      </w:r>
      <w:r w:rsidR="006B3204">
        <w:rPr>
          <w:rStyle w:val="FootnoteReference"/>
          <w:szCs w:val="24"/>
        </w:rPr>
        <w:footnoteReference w:id="3"/>
      </w:r>
      <w:r w:rsidRPr="00CC16DF">
        <w:rPr>
          <w:szCs w:val="24"/>
        </w:rPr>
        <w:t xml:space="preserve">, in which case </w:t>
      </w:r>
      <w:del w:id="61" w:author="Seth Turner" w:date="2019-05-16T14:42:00Z">
        <w:r w:rsidRPr="00CC16DF" w:rsidDel="0021123B">
          <w:rPr>
            <w:szCs w:val="24"/>
          </w:rPr>
          <w:delText xml:space="preserve">individual irrigators cannot </w:delText>
        </w:r>
        <w:r w:rsidR="006B3204" w:rsidDel="0021123B">
          <w:rPr>
            <w:szCs w:val="24"/>
          </w:rPr>
          <w:delText>transfer</w:delText>
        </w:r>
        <w:r w:rsidRPr="00CC16DF" w:rsidDel="0021123B">
          <w:rPr>
            <w:szCs w:val="24"/>
          </w:rPr>
          <w:delText xml:space="preserve"> water amongst themselves</w:delText>
        </w:r>
      </w:del>
      <w:ins w:id="62" w:author="Seth Turner" w:date="2019-05-16T14:42:00Z">
        <w:r w:rsidR="0021123B">
          <w:rPr>
            <w:szCs w:val="24"/>
          </w:rPr>
          <w:t>water transfers between individual irrigators are not needed,</w:t>
        </w:r>
      </w:ins>
      <w:r w:rsidRPr="00CC16DF">
        <w:rPr>
          <w:szCs w:val="24"/>
        </w:rPr>
        <w:t xml:space="preserve"> and the Program </w:t>
      </w:r>
      <w:del w:id="63" w:author="Seth Turner" w:date="2019-05-16T14:44:00Z">
        <w:r w:rsidRPr="00CC16DF" w:rsidDel="0021123B">
          <w:rPr>
            <w:szCs w:val="24"/>
          </w:rPr>
          <w:delText xml:space="preserve">is </w:delText>
        </w:r>
      </w:del>
      <w:del w:id="64" w:author="Seth Turner" w:date="2019-05-16T14:42:00Z">
        <w:r w:rsidRPr="00CC16DF" w:rsidDel="0021123B">
          <w:rPr>
            <w:szCs w:val="24"/>
          </w:rPr>
          <w:delText>t</w:delText>
        </w:r>
      </w:del>
      <w:del w:id="65" w:author="Seth Turner" w:date="2019-05-16T14:43:00Z">
        <w:r w:rsidRPr="00CC16DF" w:rsidDel="0021123B">
          <w:rPr>
            <w:szCs w:val="24"/>
          </w:rPr>
          <w:delText>he only potential</w:delText>
        </w:r>
      </w:del>
      <w:ins w:id="66" w:author="Seth Turner" w:date="2019-05-16T14:44:00Z">
        <w:r w:rsidR="0021123B">
          <w:rPr>
            <w:szCs w:val="24"/>
          </w:rPr>
          <w:t>can step in as a</w:t>
        </w:r>
      </w:ins>
      <w:r w:rsidRPr="00CC16DF">
        <w:rPr>
          <w:szCs w:val="24"/>
        </w:rPr>
        <w:t xml:space="preserve"> customer for water leasing.  The Program pays a fee</w:t>
      </w:r>
      <w:r w:rsidR="007F6276">
        <w:rPr>
          <w:szCs w:val="24"/>
        </w:rPr>
        <w:t xml:space="preserve"> of $10,000</w:t>
      </w:r>
      <w:r w:rsidRPr="00CC16DF">
        <w:rPr>
          <w:szCs w:val="24"/>
        </w:rPr>
        <w:t xml:space="preserve"> to the CNPPID to administer the irrigator leasing program</w:t>
      </w:r>
      <w:r w:rsidR="007F6276">
        <w:rPr>
          <w:szCs w:val="24"/>
        </w:rPr>
        <w:t xml:space="preserve"> each year</w:t>
      </w:r>
      <w:r w:rsidRPr="00CC16DF">
        <w:rPr>
          <w:szCs w:val="24"/>
        </w:rPr>
        <w:t xml:space="preserve">.  </w:t>
      </w:r>
    </w:p>
    <w:p w14:paraId="027CDF62" w14:textId="674901B5" w:rsidR="00CC16DF" w:rsidRPr="00CC16DF" w:rsidRDefault="00CC16DF" w:rsidP="00CC16DF">
      <w:pPr>
        <w:spacing w:before="120" w:after="240"/>
        <w:rPr>
          <w:szCs w:val="24"/>
        </w:rPr>
      </w:pPr>
      <w:r w:rsidRPr="00CC16DF">
        <w:rPr>
          <w:szCs w:val="24"/>
        </w:rPr>
        <w:t>For each acre enrolled in the irrigator lease program, the Program is credited with 9 inches (0.75 AF)</w:t>
      </w:r>
      <w:r w:rsidR="006D7F53">
        <w:rPr>
          <w:szCs w:val="24"/>
        </w:rPr>
        <w:t xml:space="preserve"> of water</w:t>
      </w:r>
      <w:r w:rsidRPr="00CC16DF">
        <w:rPr>
          <w:szCs w:val="24"/>
        </w:rPr>
        <w:t xml:space="preserve"> in the Lake McConaughy</w:t>
      </w:r>
      <w:r w:rsidR="007E53D7">
        <w:rPr>
          <w:szCs w:val="24"/>
        </w:rPr>
        <w:t xml:space="preserve"> Environmental Account</w:t>
      </w:r>
      <w:r w:rsidRPr="00CC16DF">
        <w:rPr>
          <w:szCs w:val="24"/>
        </w:rPr>
        <w:t xml:space="preserve"> </w:t>
      </w:r>
      <w:r w:rsidR="007E53D7">
        <w:rPr>
          <w:szCs w:val="24"/>
        </w:rPr>
        <w:t>(</w:t>
      </w:r>
      <w:r w:rsidRPr="00CC16DF">
        <w:rPr>
          <w:szCs w:val="24"/>
        </w:rPr>
        <w:t>EA</w:t>
      </w:r>
      <w:r w:rsidR="007E53D7">
        <w:rPr>
          <w:szCs w:val="24"/>
        </w:rPr>
        <w:t>)</w:t>
      </w:r>
      <w:r w:rsidRPr="00CC16DF">
        <w:rPr>
          <w:szCs w:val="24"/>
        </w:rPr>
        <w:t xml:space="preserve">, on or </w:t>
      </w:r>
      <w:r w:rsidR="0071190C">
        <w:rPr>
          <w:szCs w:val="24"/>
        </w:rPr>
        <w:t xml:space="preserve">around </w:t>
      </w:r>
      <w:r w:rsidRPr="00CC16DF">
        <w:rPr>
          <w:szCs w:val="24"/>
        </w:rPr>
        <w:t>October 1 following the end of the irrigation season.  Enrollment was originally capped at 2,000 acres, but participation has grown each year of project operation, and the new 5-year lease agreement set a cap of 3,000 acres beginning with the 2019 irrigation season.</w:t>
      </w:r>
      <w:r w:rsidR="007F6276">
        <w:rPr>
          <w:szCs w:val="24"/>
        </w:rPr>
        <w:t xml:space="preserve">  The cost to the Program is set at $220 per acre enrolled in the lease, which translates to $293.33 per AF when considering the 0.75 AF/acre yield.</w:t>
      </w:r>
    </w:p>
    <w:p w14:paraId="0B92518D" w14:textId="133F0CE3" w:rsidR="00CC16DF" w:rsidRPr="00CC16DF" w:rsidRDefault="00CC16DF" w:rsidP="00CC16DF">
      <w:pPr>
        <w:spacing w:before="120" w:after="240"/>
        <w:rPr>
          <w:szCs w:val="24"/>
        </w:rPr>
      </w:pPr>
      <w:r w:rsidRPr="00CC16DF">
        <w:rPr>
          <w:b/>
          <w:szCs w:val="24"/>
        </w:rPr>
        <w:t xml:space="preserve">Table </w:t>
      </w:r>
      <w:r w:rsidR="00B168F8">
        <w:rPr>
          <w:b/>
          <w:szCs w:val="24"/>
        </w:rPr>
        <w:t>2</w:t>
      </w:r>
      <w:r w:rsidRPr="00CC16DF">
        <w:rPr>
          <w:szCs w:val="24"/>
        </w:rPr>
        <w:t xml:space="preserve"> shows the acres enrolled and volume credited to the Lake McConaughy EA during each year of the </w:t>
      </w:r>
      <w:r w:rsidR="006A1CB5">
        <w:rPr>
          <w:szCs w:val="24"/>
        </w:rPr>
        <w:t>CNPPID irrigator lease</w:t>
      </w:r>
      <w:r w:rsidRPr="00CC16DF">
        <w:rPr>
          <w:szCs w:val="24"/>
        </w:rPr>
        <w:t xml:space="preserve">.  </w:t>
      </w:r>
      <w:r w:rsidR="00721214">
        <w:rPr>
          <w:szCs w:val="24"/>
        </w:rPr>
        <w:t>Supporting d</w:t>
      </w:r>
      <w:r w:rsidRPr="00CC16DF">
        <w:rPr>
          <w:szCs w:val="24"/>
        </w:rPr>
        <w:t xml:space="preserve">ocuments included in </w:t>
      </w:r>
      <w:r w:rsidRPr="00CC16DF">
        <w:rPr>
          <w:b/>
          <w:szCs w:val="24"/>
        </w:rPr>
        <w:t>Appendi</w:t>
      </w:r>
      <w:r w:rsidR="00721214">
        <w:rPr>
          <w:b/>
          <w:szCs w:val="24"/>
        </w:rPr>
        <w:t>ces</w:t>
      </w:r>
      <w:r w:rsidRPr="00CC16DF">
        <w:rPr>
          <w:b/>
          <w:szCs w:val="24"/>
        </w:rPr>
        <w:t xml:space="preserve"> </w:t>
      </w:r>
      <w:r w:rsidR="00721214">
        <w:rPr>
          <w:b/>
          <w:szCs w:val="24"/>
        </w:rPr>
        <w:t>A-D</w:t>
      </w:r>
      <w:r w:rsidRPr="00CC16DF">
        <w:rPr>
          <w:szCs w:val="24"/>
        </w:rPr>
        <w:t xml:space="preserve"> include the </w:t>
      </w:r>
      <w:r w:rsidR="00721214">
        <w:rPr>
          <w:szCs w:val="24"/>
        </w:rPr>
        <w:t xml:space="preserve">annual </w:t>
      </w:r>
      <w:r w:rsidRPr="00CC16DF">
        <w:rPr>
          <w:szCs w:val="24"/>
        </w:rPr>
        <w:t>leasing agreement</w:t>
      </w:r>
      <w:r w:rsidR="00721214">
        <w:rPr>
          <w:szCs w:val="24"/>
        </w:rPr>
        <w:t xml:space="preserve">s, amendments to those lease agreements, invoices paid by the Program to CNPPID for irrigator lease water, </w:t>
      </w:r>
      <w:r w:rsidR="0071190C">
        <w:rPr>
          <w:szCs w:val="24"/>
        </w:rPr>
        <w:t xml:space="preserve">and </w:t>
      </w:r>
      <w:r w:rsidRPr="00CC16DF">
        <w:rPr>
          <w:szCs w:val="24"/>
        </w:rPr>
        <w:t>letter</w:t>
      </w:r>
      <w:r w:rsidR="00721214">
        <w:rPr>
          <w:szCs w:val="24"/>
        </w:rPr>
        <w:t>s</w:t>
      </w:r>
      <w:r w:rsidRPr="00CC16DF">
        <w:rPr>
          <w:szCs w:val="24"/>
        </w:rPr>
        <w:t xml:space="preserve"> from N</w:t>
      </w:r>
      <w:r w:rsidR="0071190C">
        <w:rPr>
          <w:szCs w:val="24"/>
        </w:rPr>
        <w:t xml:space="preserve">ebraska </w:t>
      </w:r>
      <w:r w:rsidRPr="00CC16DF">
        <w:rPr>
          <w:szCs w:val="24"/>
        </w:rPr>
        <w:t>D</w:t>
      </w:r>
      <w:r w:rsidR="0071190C">
        <w:rPr>
          <w:szCs w:val="24"/>
        </w:rPr>
        <w:t xml:space="preserve">epartment </w:t>
      </w:r>
      <w:r w:rsidRPr="00CC16DF">
        <w:rPr>
          <w:szCs w:val="24"/>
        </w:rPr>
        <w:t>N</w:t>
      </w:r>
      <w:r w:rsidR="0071190C">
        <w:rPr>
          <w:szCs w:val="24"/>
        </w:rPr>
        <w:t xml:space="preserve">atural </w:t>
      </w:r>
      <w:r w:rsidRPr="00CC16DF">
        <w:rPr>
          <w:szCs w:val="24"/>
        </w:rPr>
        <w:t>R</w:t>
      </w:r>
      <w:r w:rsidR="0071190C">
        <w:rPr>
          <w:szCs w:val="24"/>
        </w:rPr>
        <w:t>esources (NDNR)</w:t>
      </w:r>
      <w:r w:rsidRPr="00CC16DF">
        <w:rPr>
          <w:szCs w:val="24"/>
        </w:rPr>
        <w:t xml:space="preserve"> to CNPPID confirming </w:t>
      </w:r>
      <w:r w:rsidR="00721214">
        <w:rPr>
          <w:szCs w:val="24"/>
        </w:rPr>
        <w:t xml:space="preserve">that irrigator lease water </w:t>
      </w:r>
      <w:r w:rsidRPr="00CC16DF">
        <w:rPr>
          <w:szCs w:val="24"/>
        </w:rPr>
        <w:t>was credited to the Lake McConaughy EA</w:t>
      </w:r>
      <w:r w:rsidR="00EA2F6E">
        <w:rPr>
          <w:szCs w:val="24"/>
        </w:rPr>
        <w:t xml:space="preserve"> under appropriation A-17695</w:t>
      </w:r>
      <w:r w:rsidRPr="00CC16DF">
        <w:rPr>
          <w:szCs w:val="24"/>
        </w:rPr>
        <w:t xml:space="preserve"> in October</w:t>
      </w:r>
      <w:r w:rsidR="00B168F8">
        <w:rPr>
          <w:szCs w:val="24"/>
        </w:rPr>
        <w:t xml:space="preserve"> of the year</w:t>
      </w:r>
      <w:r w:rsidRPr="00CC16DF">
        <w:rPr>
          <w:szCs w:val="24"/>
        </w:rPr>
        <w:t>.</w:t>
      </w:r>
      <w:ins w:id="67" w:author="Seth Turner" w:date="2019-05-17T15:02:00Z">
        <w:r w:rsidR="009D1B21">
          <w:rPr>
            <w:szCs w:val="24"/>
          </w:rPr>
          <w:t xml:space="preserve">  Appendix D also includes maps of the </w:t>
        </w:r>
      </w:ins>
      <w:ins w:id="68" w:author="Seth Turner" w:date="2019-05-17T15:04:00Z">
        <w:r w:rsidR="009D1B21">
          <w:rPr>
            <w:szCs w:val="24"/>
          </w:rPr>
          <w:t>2019 enrolled acres</w:t>
        </w:r>
      </w:ins>
      <w:ins w:id="69" w:author="Seth Turner" w:date="2019-05-17T15:03:00Z">
        <w:r w:rsidR="009D1B21">
          <w:rPr>
            <w:szCs w:val="24"/>
          </w:rPr>
          <w:t xml:space="preserve">, confirming that </w:t>
        </w:r>
      </w:ins>
      <w:ins w:id="70" w:author="Seth Turner" w:date="2019-05-17T15:04:00Z">
        <w:r w:rsidR="009D1B21">
          <w:rPr>
            <w:szCs w:val="24"/>
          </w:rPr>
          <w:t>parcels</w:t>
        </w:r>
      </w:ins>
      <w:ins w:id="71" w:author="Seth Turner" w:date="2019-05-17T15:03:00Z">
        <w:r w:rsidR="009D1B21">
          <w:rPr>
            <w:szCs w:val="24"/>
          </w:rPr>
          <w:t xml:space="preserve"> are </w:t>
        </w:r>
      </w:ins>
      <w:ins w:id="72" w:author="Seth Turner" w:date="2019-05-17T15:04:00Z">
        <w:r w:rsidR="009D1B21">
          <w:rPr>
            <w:szCs w:val="24"/>
          </w:rPr>
          <w:t>(a) mostly</w:t>
        </w:r>
      </w:ins>
      <w:ins w:id="73" w:author="Seth Turner" w:date="2019-05-17T15:03:00Z">
        <w:r w:rsidR="009D1B21">
          <w:rPr>
            <w:szCs w:val="24"/>
          </w:rPr>
          <w:t xml:space="preserve"> pivot corners</w:t>
        </w:r>
      </w:ins>
      <w:ins w:id="74" w:author="Seth Turner" w:date="2019-05-17T15:05:00Z">
        <w:r w:rsidR="009D1B21">
          <w:rPr>
            <w:szCs w:val="24"/>
          </w:rPr>
          <w:t xml:space="preserve"> and (b) widely distributed across CNPPID’s irrigation delivery areas.</w:t>
        </w:r>
      </w:ins>
      <w:r w:rsidRPr="00CC16DF">
        <w:rPr>
          <w:szCs w:val="24"/>
        </w:rPr>
        <w:t xml:space="preserve">   </w:t>
      </w:r>
    </w:p>
    <w:p w14:paraId="3FC88EDF" w14:textId="77777777" w:rsidR="0097691E" w:rsidRDefault="0097691E">
      <w:pPr>
        <w:rPr>
          <w:ins w:id="75" w:author="Seth Turner" w:date="2019-05-20T12:14:00Z"/>
          <w:b/>
          <w:szCs w:val="24"/>
        </w:rPr>
      </w:pPr>
      <w:ins w:id="76" w:author="Seth Turner" w:date="2019-05-20T12:14:00Z">
        <w:r>
          <w:rPr>
            <w:b/>
            <w:szCs w:val="24"/>
          </w:rPr>
          <w:br w:type="page"/>
        </w:r>
      </w:ins>
    </w:p>
    <w:p w14:paraId="06B23788" w14:textId="74C835E5" w:rsidR="00CC16DF" w:rsidRPr="007E53D7" w:rsidRDefault="00CC16DF" w:rsidP="00CC16DF">
      <w:pPr>
        <w:spacing w:before="120"/>
        <w:rPr>
          <w:b/>
          <w:szCs w:val="24"/>
        </w:rPr>
      </w:pPr>
      <w:r w:rsidRPr="007E53D7">
        <w:rPr>
          <w:b/>
          <w:szCs w:val="24"/>
        </w:rPr>
        <w:lastRenderedPageBreak/>
        <w:t xml:space="preserve">Table </w:t>
      </w:r>
      <w:r w:rsidR="00B168F8" w:rsidRPr="007E53D7">
        <w:rPr>
          <w:b/>
          <w:szCs w:val="24"/>
        </w:rPr>
        <w:t>2</w:t>
      </w:r>
      <w:r w:rsidRPr="007E53D7">
        <w:rPr>
          <w:b/>
          <w:szCs w:val="24"/>
        </w:rPr>
        <w:t>.  Annual Enrollment in CNPPID Irrigator Lease Program</w:t>
      </w:r>
    </w:p>
    <w:tbl>
      <w:tblPr>
        <w:tblStyle w:val="TableGrid"/>
        <w:tblW w:w="0" w:type="auto"/>
        <w:tblLook w:val="04A0" w:firstRow="1" w:lastRow="0" w:firstColumn="1" w:lastColumn="0" w:noHBand="0" w:noVBand="1"/>
      </w:tblPr>
      <w:tblGrid>
        <w:gridCol w:w="2466"/>
        <w:gridCol w:w="2466"/>
        <w:gridCol w:w="2466"/>
      </w:tblGrid>
      <w:tr w:rsidR="00CC16DF" w:rsidRPr="007E53D7" w14:paraId="502D1A36" w14:textId="77777777" w:rsidTr="00693B09">
        <w:tc>
          <w:tcPr>
            <w:tcW w:w="2466" w:type="dxa"/>
            <w:shd w:val="clear" w:color="auto" w:fill="C2D69B" w:themeFill="accent3" w:themeFillTint="99"/>
            <w:vAlign w:val="bottom"/>
          </w:tcPr>
          <w:p w14:paraId="7E091EBE" w14:textId="77777777" w:rsidR="00CC16DF" w:rsidRPr="007E53D7" w:rsidRDefault="00CC16DF" w:rsidP="00693B09">
            <w:pPr>
              <w:pStyle w:val="ListParagraph"/>
              <w:ind w:left="0"/>
              <w:jc w:val="center"/>
              <w:rPr>
                <w:b/>
                <w:szCs w:val="24"/>
              </w:rPr>
            </w:pPr>
            <w:r w:rsidRPr="007E53D7">
              <w:rPr>
                <w:b/>
                <w:szCs w:val="24"/>
              </w:rPr>
              <w:t>Irrigation Season</w:t>
            </w:r>
          </w:p>
        </w:tc>
        <w:tc>
          <w:tcPr>
            <w:tcW w:w="2466" w:type="dxa"/>
            <w:shd w:val="clear" w:color="auto" w:fill="C2D69B" w:themeFill="accent3" w:themeFillTint="99"/>
            <w:vAlign w:val="bottom"/>
          </w:tcPr>
          <w:p w14:paraId="3EED5D1E" w14:textId="77777777" w:rsidR="00CC16DF" w:rsidRPr="007E53D7" w:rsidRDefault="00CC16DF" w:rsidP="00693B09">
            <w:pPr>
              <w:pStyle w:val="ListParagraph"/>
              <w:ind w:left="0"/>
              <w:jc w:val="center"/>
              <w:rPr>
                <w:b/>
                <w:szCs w:val="24"/>
              </w:rPr>
            </w:pPr>
            <w:r w:rsidRPr="007E53D7">
              <w:rPr>
                <w:b/>
                <w:szCs w:val="24"/>
              </w:rPr>
              <w:t>Acres Enrolled</w:t>
            </w:r>
          </w:p>
        </w:tc>
        <w:tc>
          <w:tcPr>
            <w:tcW w:w="2466" w:type="dxa"/>
            <w:shd w:val="clear" w:color="auto" w:fill="C2D69B" w:themeFill="accent3" w:themeFillTint="99"/>
            <w:vAlign w:val="bottom"/>
          </w:tcPr>
          <w:p w14:paraId="331A2D6D" w14:textId="77777777" w:rsidR="00CC16DF" w:rsidRPr="007E53D7" w:rsidRDefault="00CC16DF" w:rsidP="00693B09">
            <w:pPr>
              <w:pStyle w:val="ListParagraph"/>
              <w:ind w:left="0"/>
              <w:jc w:val="center"/>
              <w:rPr>
                <w:b/>
                <w:szCs w:val="24"/>
              </w:rPr>
            </w:pPr>
            <w:r w:rsidRPr="007E53D7">
              <w:rPr>
                <w:b/>
                <w:szCs w:val="24"/>
              </w:rPr>
              <w:t xml:space="preserve">Volume Credited to Lake McConaughy EA </w:t>
            </w:r>
          </w:p>
          <w:p w14:paraId="0E4D8D29" w14:textId="0FC5297D" w:rsidR="00CC16DF" w:rsidRPr="007E53D7" w:rsidRDefault="007E53D7" w:rsidP="00693B09">
            <w:pPr>
              <w:pStyle w:val="ListParagraph"/>
              <w:ind w:left="0"/>
              <w:jc w:val="center"/>
              <w:rPr>
                <w:b/>
                <w:szCs w:val="24"/>
              </w:rPr>
            </w:pPr>
            <w:r>
              <w:rPr>
                <w:b/>
                <w:szCs w:val="24"/>
              </w:rPr>
              <w:t>[</w:t>
            </w:r>
            <w:r w:rsidR="00CC16DF" w:rsidRPr="007E53D7">
              <w:rPr>
                <w:b/>
                <w:szCs w:val="24"/>
              </w:rPr>
              <w:t>AF</w:t>
            </w:r>
            <w:r>
              <w:rPr>
                <w:b/>
                <w:szCs w:val="24"/>
              </w:rPr>
              <w:t>]</w:t>
            </w:r>
          </w:p>
        </w:tc>
      </w:tr>
      <w:tr w:rsidR="00CC16DF" w:rsidRPr="007E53D7" w14:paraId="08A2DBAC" w14:textId="77777777" w:rsidTr="00693B09">
        <w:trPr>
          <w:trHeight w:val="288"/>
        </w:trPr>
        <w:tc>
          <w:tcPr>
            <w:tcW w:w="2466" w:type="dxa"/>
            <w:vAlign w:val="center"/>
          </w:tcPr>
          <w:p w14:paraId="6D536BEC" w14:textId="77777777" w:rsidR="00CC16DF" w:rsidRPr="007E53D7" w:rsidRDefault="00CC16DF" w:rsidP="00693B09">
            <w:pPr>
              <w:pStyle w:val="ListParagraph"/>
              <w:ind w:left="0"/>
              <w:jc w:val="center"/>
              <w:rPr>
                <w:szCs w:val="24"/>
              </w:rPr>
            </w:pPr>
            <w:r w:rsidRPr="007E53D7">
              <w:rPr>
                <w:szCs w:val="24"/>
              </w:rPr>
              <w:t>2016</w:t>
            </w:r>
          </w:p>
        </w:tc>
        <w:tc>
          <w:tcPr>
            <w:tcW w:w="2466" w:type="dxa"/>
            <w:vAlign w:val="center"/>
          </w:tcPr>
          <w:p w14:paraId="34602290" w14:textId="77777777" w:rsidR="00CC16DF" w:rsidRPr="007E53D7" w:rsidRDefault="00CC16DF" w:rsidP="00693B09">
            <w:pPr>
              <w:pStyle w:val="ListParagraph"/>
              <w:ind w:left="0"/>
              <w:jc w:val="center"/>
              <w:rPr>
                <w:szCs w:val="24"/>
              </w:rPr>
            </w:pPr>
            <w:r w:rsidRPr="007E53D7">
              <w:rPr>
                <w:szCs w:val="24"/>
              </w:rPr>
              <w:t>1,037</w:t>
            </w:r>
          </w:p>
        </w:tc>
        <w:tc>
          <w:tcPr>
            <w:tcW w:w="2466" w:type="dxa"/>
            <w:vAlign w:val="center"/>
          </w:tcPr>
          <w:p w14:paraId="671AC274" w14:textId="77777777" w:rsidR="00CC16DF" w:rsidRPr="007E53D7" w:rsidRDefault="00CC16DF" w:rsidP="00693B09">
            <w:pPr>
              <w:pStyle w:val="ListParagraph"/>
              <w:ind w:left="0"/>
              <w:jc w:val="center"/>
              <w:rPr>
                <w:szCs w:val="24"/>
              </w:rPr>
            </w:pPr>
            <w:r w:rsidRPr="007E53D7">
              <w:rPr>
                <w:szCs w:val="24"/>
              </w:rPr>
              <w:t>778</w:t>
            </w:r>
          </w:p>
        </w:tc>
      </w:tr>
      <w:tr w:rsidR="00CC16DF" w:rsidRPr="007E53D7" w14:paraId="6F4A0838" w14:textId="77777777" w:rsidTr="00693B09">
        <w:trPr>
          <w:trHeight w:val="288"/>
        </w:trPr>
        <w:tc>
          <w:tcPr>
            <w:tcW w:w="2466" w:type="dxa"/>
            <w:vAlign w:val="center"/>
          </w:tcPr>
          <w:p w14:paraId="6AD20ECD" w14:textId="77777777" w:rsidR="00CC16DF" w:rsidRPr="007E53D7" w:rsidRDefault="00CC16DF" w:rsidP="00693B09">
            <w:pPr>
              <w:pStyle w:val="ListParagraph"/>
              <w:ind w:left="0"/>
              <w:jc w:val="center"/>
              <w:rPr>
                <w:szCs w:val="24"/>
              </w:rPr>
            </w:pPr>
            <w:r w:rsidRPr="007E53D7">
              <w:rPr>
                <w:szCs w:val="24"/>
              </w:rPr>
              <w:t>2017</w:t>
            </w:r>
          </w:p>
        </w:tc>
        <w:tc>
          <w:tcPr>
            <w:tcW w:w="2466" w:type="dxa"/>
            <w:vAlign w:val="center"/>
          </w:tcPr>
          <w:p w14:paraId="178ECCF4" w14:textId="77777777" w:rsidR="00CC16DF" w:rsidRPr="007E53D7" w:rsidRDefault="00CC16DF" w:rsidP="00693B09">
            <w:pPr>
              <w:pStyle w:val="ListParagraph"/>
              <w:ind w:left="0"/>
              <w:jc w:val="center"/>
              <w:rPr>
                <w:szCs w:val="24"/>
              </w:rPr>
            </w:pPr>
            <w:r w:rsidRPr="007E53D7">
              <w:rPr>
                <w:szCs w:val="24"/>
              </w:rPr>
              <w:t>1,275</w:t>
            </w:r>
          </w:p>
        </w:tc>
        <w:tc>
          <w:tcPr>
            <w:tcW w:w="2466" w:type="dxa"/>
            <w:vAlign w:val="center"/>
          </w:tcPr>
          <w:p w14:paraId="5C59777E" w14:textId="77777777" w:rsidR="00CC16DF" w:rsidRPr="007E53D7" w:rsidRDefault="00CC16DF" w:rsidP="00693B09">
            <w:pPr>
              <w:pStyle w:val="ListParagraph"/>
              <w:ind w:left="0"/>
              <w:jc w:val="center"/>
              <w:rPr>
                <w:szCs w:val="24"/>
              </w:rPr>
            </w:pPr>
            <w:r w:rsidRPr="007E53D7">
              <w:rPr>
                <w:szCs w:val="24"/>
              </w:rPr>
              <w:t>956</w:t>
            </w:r>
          </w:p>
        </w:tc>
      </w:tr>
      <w:tr w:rsidR="00CC16DF" w:rsidRPr="007E53D7" w14:paraId="1BFBED7B" w14:textId="77777777" w:rsidTr="00693B09">
        <w:trPr>
          <w:trHeight w:val="288"/>
        </w:trPr>
        <w:tc>
          <w:tcPr>
            <w:tcW w:w="2466" w:type="dxa"/>
            <w:vAlign w:val="center"/>
          </w:tcPr>
          <w:p w14:paraId="062A3852" w14:textId="77777777" w:rsidR="00CC16DF" w:rsidRPr="007E53D7" w:rsidRDefault="00CC16DF" w:rsidP="00693B09">
            <w:pPr>
              <w:pStyle w:val="ListParagraph"/>
              <w:ind w:left="0"/>
              <w:jc w:val="center"/>
              <w:rPr>
                <w:szCs w:val="24"/>
              </w:rPr>
            </w:pPr>
            <w:r w:rsidRPr="007E53D7">
              <w:rPr>
                <w:szCs w:val="24"/>
              </w:rPr>
              <w:t>2018</w:t>
            </w:r>
          </w:p>
        </w:tc>
        <w:tc>
          <w:tcPr>
            <w:tcW w:w="2466" w:type="dxa"/>
            <w:vAlign w:val="center"/>
          </w:tcPr>
          <w:p w14:paraId="1CBF4B87" w14:textId="77777777" w:rsidR="00CC16DF" w:rsidRPr="007E53D7" w:rsidRDefault="00CC16DF" w:rsidP="00693B09">
            <w:pPr>
              <w:pStyle w:val="ListParagraph"/>
              <w:ind w:left="0"/>
              <w:jc w:val="center"/>
              <w:rPr>
                <w:szCs w:val="24"/>
              </w:rPr>
            </w:pPr>
            <w:r w:rsidRPr="007E53D7">
              <w:rPr>
                <w:szCs w:val="24"/>
              </w:rPr>
              <w:t>2,055</w:t>
            </w:r>
          </w:p>
        </w:tc>
        <w:tc>
          <w:tcPr>
            <w:tcW w:w="2466" w:type="dxa"/>
            <w:vAlign w:val="center"/>
          </w:tcPr>
          <w:p w14:paraId="71C1342F" w14:textId="77777777" w:rsidR="00CC16DF" w:rsidRPr="007E53D7" w:rsidRDefault="00CC16DF" w:rsidP="00693B09">
            <w:pPr>
              <w:pStyle w:val="ListParagraph"/>
              <w:ind w:left="0"/>
              <w:jc w:val="center"/>
              <w:rPr>
                <w:szCs w:val="24"/>
              </w:rPr>
            </w:pPr>
            <w:r w:rsidRPr="007E53D7">
              <w:rPr>
                <w:szCs w:val="24"/>
              </w:rPr>
              <w:t>1,541</w:t>
            </w:r>
          </w:p>
        </w:tc>
      </w:tr>
      <w:tr w:rsidR="001F2EDB" w:rsidRPr="007E53D7" w14:paraId="40778D0F" w14:textId="77777777" w:rsidTr="00693B09">
        <w:trPr>
          <w:trHeight w:val="288"/>
        </w:trPr>
        <w:tc>
          <w:tcPr>
            <w:tcW w:w="2466" w:type="dxa"/>
            <w:vAlign w:val="center"/>
          </w:tcPr>
          <w:p w14:paraId="1FDDC521" w14:textId="4D800765" w:rsidR="001F2EDB" w:rsidRPr="007E53D7" w:rsidRDefault="001F2EDB" w:rsidP="00693B09">
            <w:pPr>
              <w:pStyle w:val="ListParagraph"/>
              <w:ind w:left="0"/>
              <w:jc w:val="center"/>
              <w:rPr>
                <w:szCs w:val="24"/>
              </w:rPr>
            </w:pPr>
            <w:r>
              <w:rPr>
                <w:szCs w:val="24"/>
              </w:rPr>
              <w:t>2019</w:t>
            </w:r>
          </w:p>
        </w:tc>
        <w:tc>
          <w:tcPr>
            <w:tcW w:w="2466" w:type="dxa"/>
            <w:vAlign w:val="center"/>
          </w:tcPr>
          <w:p w14:paraId="19E03545" w14:textId="586B0279" w:rsidR="001F2EDB" w:rsidRPr="007E53D7" w:rsidRDefault="001F2EDB" w:rsidP="00693B09">
            <w:pPr>
              <w:pStyle w:val="ListParagraph"/>
              <w:ind w:left="0"/>
              <w:jc w:val="center"/>
              <w:rPr>
                <w:szCs w:val="24"/>
              </w:rPr>
            </w:pPr>
            <w:r>
              <w:rPr>
                <w:szCs w:val="24"/>
              </w:rPr>
              <w:t>2,948</w:t>
            </w:r>
          </w:p>
        </w:tc>
        <w:tc>
          <w:tcPr>
            <w:tcW w:w="2466" w:type="dxa"/>
            <w:vAlign w:val="center"/>
          </w:tcPr>
          <w:p w14:paraId="496846F9" w14:textId="69BFE06A" w:rsidR="001F2EDB" w:rsidRPr="007E53D7" w:rsidRDefault="001F2EDB" w:rsidP="00693B09">
            <w:pPr>
              <w:pStyle w:val="ListParagraph"/>
              <w:ind w:left="0"/>
              <w:jc w:val="center"/>
              <w:rPr>
                <w:szCs w:val="24"/>
              </w:rPr>
            </w:pPr>
            <w:r>
              <w:rPr>
                <w:szCs w:val="24"/>
              </w:rPr>
              <w:t>2,211*</w:t>
            </w:r>
          </w:p>
        </w:tc>
      </w:tr>
    </w:tbl>
    <w:p w14:paraId="2AD24BA5" w14:textId="10171499" w:rsidR="00CC16DF" w:rsidRDefault="001F2EDB" w:rsidP="001F2EDB">
      <w:pPr>
        <w:rPr>
          <w:szCs w:val="24"/>
        </w:rPr>
      </w:pPr>
      <w:r>
        <w:rPr>
          <w:sz w:val="20"/>
          <w:szCs w:val="20"/>
        </w:rPr>
        <w:t>* Volume anticipated to be credited in October 2019, based on acres enrolled.</w:t>
      </w:r>
    </w:p>
    <w:p w14:paraId="552FE21C" w14:textId="25043B20" w:rsidR="00CC16DF" w:rsidRDefault="008E6C56" w:rsidP="003432A1">
      <w:pPr>
        <w:pStyle w:val="ListParagraph"/>
        <w:numPr>
          <w:ilvl w:val="0"/>
          <w:numId w:val="1"/>
        </w:numPr>
        <w:spacing w:before="360" w:after="240"/>
        <w:rPr>
          <w:b/>
        </w:rPr>
      </w:pPr>
      <w:r>
        <w:rPr>
          <w:b/>
        </w:rPr>
        <w:t>METHODS</w:t>
      </w:r>
    </w:p>
    <w:p w14:paraId="4D77F3BB" w14:textId="68C0EA43" w:rsidR="00B83019" w:rsidRPr="00B83019" w:rsidRDefault="00B83019" w:rsidP="00B83019">
      <w:pPr>
        <w:rPr>
          <w:szCs w:val="24"/>
        </w:rPr>
      </w:pPr>
      <w:r w:rsidRPr="00B83019">
        <w:rPr>
          <w:szCs w:val="24"/>
        </w:rPr>
        <w:t>The Program’s ad-hoc Scoring Subcommittee was originally formed in 2010 to advance discussions regarding scoring analyses for proposed WAP projects, at that time specifically for the J-2 Regulating Reservoirs project. The Program’s EDO worked with the Scoring Subcommittee to develop a J-2 Regulating Reservoir Scoring Case Study</w:t>
      </w:r>
      <w:r>
        <w:rPr>
          <w:rStyle w:val="FootnoteReference"/>
          <w:szCs w:val="24"/>
        </w:rPr>
        <w:footnoteReference w:id="4"/>
      </w:r>
      <w:r w:rsidRPr="00B83019">
        <w:rPr>
          <w:szCs w:val="24"/>
        </w:rPr>
        <w:t>. Based on the findings of the Case Study, the Scoring Subcommittee proposed WAP project scoring method</w:t>
      </w:r>
      <w:r w:rsidR="001E5225">
        <w:rPr>
          <w:szCs w:val="24"/>
        </w:rPr>
        <w:t xml:space="preserve">s </w:t>
      </w:r>
      <w:r w:rsidRPr="00B83019">
        <w:rPr>
          <w:szCs w:val="24"/>
        </w:rPr>
        <w:t>to the GC</w:t>
      </w:r>
      <w:r>
        <w:rPr>
          <w:rStyle w:val="FootnoteReference"/>
          <w:szCs w:val="24"/>
        </w:rPr>
        <w:footnoteReference w:id="5"/>
      </w:r>
      <w:r w:rsidRPr="00B83019">
        <w:rPr>
          <w:szCs w:val="24"/>
        </w:rPr>
        <w:t>, and the GC approved the recommended methodology in June 2010</w:t>
      </w:r>
      <w:r w:rsidRPr="00B94414">
        <w:rPr>
          <w:rStyle w:val="FootnoteReference"/>
          <w:szCs w:val="24"/>
        </w:rPr>
        <w:footnoteReference w:id="6"/>
      </w:r>
      <w:r w:rsidRPr="00B83019">
        <w:rPr>
          <w:szCs w:val="24"/>
        </w:rPr>
        <w:t>. The method</w:t>
      </w:r>
      <w:r w:rsidR="001E5225">
        <w:rPr>
          <w:szCs w:val="24"/>
        </w:rPr>
        <w:t>s</w:t>
      </w:r>
      <w:r w:rsidRPr="00B83019">
        <w:rPr>
          <w:szCs w:val="24"/>
        </w:rPr>
        <w:t xml:space="preserve"> approved by the GC </w:t>
      </w:r>
      <w:del w:id="77" w:author="Seth Turner" w:date="2019-05-16T14:46:00Z">
        <w:r w:rsidRPr="00B83019" w:rsidDel="0085157E">
          <w:rPr>
            <w:szCs w:val="24"/>
          </w:rPr>
          <w:delText xml:space="preserve">was </w:delText>
        </w:r>
      </w:del>
      <w:ins w:id="78" w:author="Seth Turner" w:date="2019-05-16T14:46:00Z">
        <w:r w:rsidR="0085157E" w:rsidRPr="00B83019">
          <w:rPr>
            <w:szCs w:val="24"/>
          </w:rPr>
          <w:t>w</w:t>
        </w:r>
        <w:r w:rsidR="0085157E">
          <w:rPr>
            <w:szCs w:val="24"/>
          </w:rPr>
          <w:t>ere</w:t>
        </w:r>
        <w:r w:rsidR="0085157E" w:rsidRPr="00B83019">
          <w:rPr>
            <w:szCs w:val="24"/>
          </w:rPr>
          <w:t xml:space="preserve"> </w:t>
        </w:r>
      </w:ins>
      <w:r w:rsidRPr="00B83019">
        <w:rPr>
          <w:szCs w:val="24"/>
        </w:rPr>
        <w:t>intended for use in future scoring of WAP projects to maintain consistency in project scoring. However, the Subcommittee and GC also recognized that additional assumptions and variations in the scoring methodology may need to be addressed on a case-by-case basis for other WAP projects.</w:t>
      </w:r>
    </w:p>
    <w:p w14:paraId="3E89F48F" w14:textId="77777777" w:rsidR="00B83019" w:rsidRDefault="00B83019" w:rsidP="008E6C56">
      <w:pPr>
        <w:rPr>
          <w:szCs w:val="24"/>
        </w:rPr>
      </w:pPr>
    </w:p>
    <w:p w14:paraId="559E7B5C" w14:textId="3173B1A0" w:rsidR="002449C4" w:rsidRDefault="008E6C56" w:rsidP="008E6C56">
      <w:pPr>
        <w:rPr>
          <w:ins w:id="79" w:author="Seth Turner" w:date="2019-05-16T10:03:00Z"/>
          <w:szCs w:val="24"/>
        </w:rPr>
      </w:pPr>
      <w:r>
        <w:rPr>
          <w:szCs w:val="24"/>
        </w:rPr>
        <w:t xml:space="preserve">In order to align with the Scoring Subcommittee’s past recommendations, the methods used </w:t>
      </w:r>
      <w:r w:rsidR="005C072C">
        <w:rPr>
          <w:szCs w:val="24"/>
        </w:rPr>
        <w:t>for</w:t>
      </w:r>
      <w:r>
        <w:rPr>
          <w:szCs w:val="24"/>
        </w:rPr>
        <w:t xml:space="preserve"> the CNPPID irrigator lease score analysis followed the same approach and held to the same </w:t>
      </w:r>
      <w:r w:rsidR="001D238C">
        <w:rPr>
          <w:szCs w:val="24"/>
        </w:rPr>
        <w:t xml:space="preserve">general </w:t>
      </w:r>
      <w:r>
        <w:rPr>
          <w:szCs w:val="24"/>
        </w:rPr>
        <w:t>assumptions</w:t>
      </w:r>
      <w:r w:rsidR="001D238C">
        <w:rPr>
          <w:szCs w:val="24"/>
        </w:rPr>
        <w:t xml:space="preserve"> and project-specific assumptions</w:t>
      </w:r>
      <w:r>
        <w:rPr>
          <w:szCs w:val="24"/>
        </w:rPr>
        <w:t xml:space="preserve"> </w:t>
      </w:r>
      <w:r w:rsidR="001D238C">
        <w:rPr>
          <w:szCs w:val="24"/>
        </w:rPr>
        <w:t>similar to</w:t>
      </w:r>
      <w:r>
        <w:rPr>
          <w:szCs w:val="24"/>
        </w:rPr>
        <w:t xml:space="preserve"> score analyses</w:t>
      </w:r>
      <w:r w:rsidR="002C54DB">
        <w:rPr>
          <w:szCs w:val="24"/>
        </w:rPr>
        <w:t xml:space="preserve"> previously approved</w:t>
      </w:r>
      <w:r>
        <w:rPr>
          <w:szCs w:val="24"/>
        </w:rPr>
        <w:t xml:space="preserve"> for the No-Cost NCCW</w:t>
      </w:r>
      <w:r w:rsidR="002C54DB">
        <w:rPr>
          <w:rStyle w:val="FootnoteReference"/>
          <w:szCs w:val="24"/>
        </w:rPr>
        <w:footnoteReference w:id="7"/>
      </w:r>
      <w:r w:rsidR="002C54DB">
        <w:rPr>
          <w:szCs w:val="24"/>
        </w:rPr>
        <w:t xml:space="preserve"> </w:t>
      </w:r>
      <w:r>
        <w:rPr>
          <w:szCs w:val="24"/>
        </w:rPr>
        <w:t>and Pathfinder Municipal Account Lease</w:t>
      </w:r>
      <w:r w:rsidR="00347554">
        <w:rPr>
          <w:rStyle w:val="FootnoteReference"/>
          <w:szCs w:val="24"/>
        </w:rPr>
        <w:footnoteReference w:id="8"/>
      </w:r>
      <w:r w:rsidR="00347554" w:rsidRPr="00347554">
        <w:rPr>
          <w:szCs w:val="24"/>
          <w:vertAlign w:val="superscript"/>
        </w:rPr>
        <w:t>,</w:t>
      </w:r>
      <w:r w:rsidR="002C54DB">
        <w:rPr>
          <w:rStyle w:val="FootnoteReference"/>
          <w:szCs w:val="24"/>
        </w:rPr>
        <w:footnoteReference w:id="9"/>
      </w:r>
      <w:r w:rsidR="002C54DB">
        <w:rPr>
          <w:szCs w:val="24"/>
        </w:rPr>
        <w:t xml:space="preserve"> </w:t>
      </w:r>
      <w:r>
        <w:rPr>
          <w:szCs w:val="24"/>
        </w:rPr>
        <w:t>projects, both of which also contribute to the Lake McConaughy EA.</w:t>
      </w:r>
      <w:r w:rsidR="00D43E7E">
        <w:rPr>
          <w:szCs w:val="24"/>
        </w:rPr>
        <w:t xml:space="preserve">  </w:t>
      </w:r>
    </w:p>
    <w:p w14:paraId="309A9C72" w14:textId="1574C054" w:rsidR="00D036AD" w:rsidRDefault="00D036AD" w:rsidP="00D036AD">
      <w:pPr>
        <w:pStyle w:val="ListParagraph"/>
        <w:numPr>
          <w:ilvl w:val="0"/>
          <w:numId w:val="5"/>
        </w:numPr>
        <w:spacing w:before="240" w:after="240"/>
        <w:rPr>
          <w:ins w:id="80" w:author="Seth Turner" w:date="2019-05-16T10:03:00Z"/>
          <w:b/>
        </w:rPr>
      </w:pPr>
      <w:ins w:id="81" w:author="Seth Turner" w:date="2019-05-16T10:04:00Z">
        <w:r>
          <w:rPr>
            <w:b/>
          </w:rPr>
          <w:t>Independent Evaluation of WAP Projects</w:t>
        </w:r>
      </w:ins>
    </w:p>
    <w:p w14:paraId="08A5C156" w14:textId="72D68022" w:rsidR="00D036AD" w:rsidRDefault="00D036AD" w:rsidP="00D036AD">
      <w:pPr>
        <w:rPr>
          <w:ins w:id="82" w:author="Seth Turner" w:date="2019-05-16T10:03:00Z"/>
          <w:szCs w:val="24"/>
        </w:rPr>
      </w:pPr>
      <w:ins w:id="83" w:author="Seth Turner" w:date="2019-05-16T10:03:00Z">
        <w:r>
          <w:rPr>
            <w:szCs w:val="24"/>
          </w:rPr>
          <w:t>Although water originating from individual WAP projects loses its unique identity once it is credited to the Lake McConaughy EA, the WAP projects are still treated as if operated independently for the purpose of evaluating score.  This approach is justified for a number of reasons:</w:t>
        </w:r>
      </w:ins>
    </w:p>
    <w:p w14:paraId="59F6B896" w14:textId="77777777" w:rsidR="00D036AD" w:rsidRDefault="00D036AD" w:rsidP="00D036AD">
      <w:pPr>
        <w:rPr>
          <w:ins w:id="84" w:author="Seth Turner" w:date="2019-05-16T10:03:00Z"/>
          <w:szCs w:val="24"/>
        </w:rPr>
      </w:pPr>
    </w:p>
    <w:p w14:paraId="6914431B" w14:textId="374185FD" w:rsidR="00D036AD" w:rsidRDefault="00D036AD" w:rsidP="00D036AD">
      <w:pPr>
        <w:pStyle w:val="ListParagraph"/>
        <w:numPr>
          <w:ilvl w:val="0"/>
          <w:numId w:val="7"/>
        </w:numPr>
        <w:ind w:left="720"/>
        <w:rPr>
          <w:ins w:id="85" w:author="Seth Turner" w:date="2019-05-16T10:03:00Z"/>
          <w:szCs w:val="24"/>
        </w:rPr>
      </w:pPr>
      <w:ins w:id="86" w:author="Seth Turner" w:date="2019-05-16T10:03:00Z">
        <w:r>
          <w:rPr>
            <w:szCs w:val="24"/>
          </w:rPr>
          <w:t>The EDO does not have the means to reproduce the score analysis</w:t>
        </w:r>
      </w:ins>
      <w:ins w:id="87" w:author="Seth Turner" w:date="2019-05-16T13:37:00Z">
        <w:r w:rsidR="00816151">
          <w:rPr>
            <w:szCs w:val="24"/>
          </w:rPr>
          <w:t xml:space="preserve"> </w:t>
        </w:r>
      </w:ins>
      <w:ins w:id="88" w:author="Seth Turner" w:date="2019-05-16T10:03:00Z">
        <w:r>
          <w:rPr>
            <w:szCs w:val="24"/>
          </w:rPr>
          <w:t xml:space="preserve">for the </w:t>
        </w:r>
      </w:ins>
      <w:ins w:id="89" w:author="Seth Turner" w:date="2019-05-16T13:34:00Z">
        <w:r w:rsidR="008F021D">
          <w:rPr>
            <w:szCs w:val="24"/>
          </w:rPr>
          <w:t>Program’s three initial state water projects either individually</w:t>
        </w:r>
      </w:ins>
      <w:ins w:id="90" w:author="Seth Turner" w:date="2019-05-16T13:35:00Z">
        <w:r w:rsidR="008F021D">
          <w:rPr>
            <w:szCs w:val="24"/>
          </w:rPr>
          <w:t xml:space="preserve"> or collectively</w:t>
        </w:r>
      </w:ins>
      <w:ins w:id="91" w:author="Seth Turner" w:date="2019-05-16T13:37:00Z">
        <w:r w:rsidR="00816151">
          <w:rPr>
            <w:rStyle w:val="FootnoteReference"/>
            <w:szCs w:val="24"/>
          </w:rPr>
          <w:footnoteReference w:id="10"/>
        </w:r>
      </w:ins>
      <w:ins w:id="96" w:author="Seth Turner" w:date="2019-05-16T10:03:00Z">
        <w:r>
          <w:rPr>
            <w:szCs w:val="24"/>
          </w:rPr>
          <w:t xml:space="preserve">, and thus cannot simply add new contributions to the </w:t>
        </w:r>
      </w:ins>
      <w:ins w:id="97" w:author="Seth Turner" w:date="2019-05-16T13:36:00Z">
        <w:r w:rsidR="008F021D">
          <w:rPr>
            <w:szCs w:val="24"/>
          </w:rPr>
          <w:t xml:space="preserve">Lake McConaughy EA score analysis in a manner consistent with the </w:t>
        </w:r>
      </w:ins>
      <w:ins w:id="98" w:author="Seth Turner" w:date="2019-05-16T10:03:00Z">
        <w:r>
          <w:rPr>
            <w:szCs w:val="24"/>
          </w:rPr>
          <w:t>score analysis of the Cook Recapture Well when it was added to the Phelps County Canal Groundwater Recharge Project.</w:t>
        </w:r>
      </w:ins>
    </w:p>
    <w:p w14:paraId="495F633C" w14:textId="77777777" w:rsidR="00D036AD" w:rsidRDefault="00D036AD" w:rsidP="00D036AD">
      <w:pPr>
        <w:pStyle w:val="ListParagraph"/>
        <w:numPr>
          <w:ilvl w:val="0"/>
          <w:numId w:val="7"/>
        </w:numPr>
        <w:ind w:left="720"/>
        <w:rPr>
          <w:szCs w:val="24"/>
        </w:rPr>
      </w:pPr>
      <w:r>
        <w:rPr>
          <w:szCs w:val="24"/>
        </w:rPr>
        <w:t>All of the individual WAP projects contributing to the Lake McConaughy EA do so only once per year, in late-September or October, after the end of the irrigation season.</w:t>
      </w:r>
    </w:p>
    <w:p w14:paraId="6B6EDB5F" w14:textId="1513DE57" w:rsidR="00D036AD" w:rsidRDefault="00D036AD" w:rsidP="00D036AD">
      <w:pPr>
        <w:pStyle w:val="ListParagraph"/>
        <w:numPr>
          <w:ilvl w:val="0"/>
          <w:numId w:val="7"/>
        </w:numPr>
        <w:ind w:left="720"/>
        <w:rPr>
          <w:szCs w:val="24"/>
        </w:rPr>
      </w:pPr>
      <w:r>
        <w:rPr>
          <w:szCs w:val="24"/>
        </w:rPr>
        <w:t xml:space="preserve">The magnitudes of the individual WAP projects are much smaller than the combination of Pathfinder EA water and </w:t>
      </w:r>
      <w:ins w:id="99" w:author="Seth Turner" w:date="2019-05-16T14:49:00Z">
        <w:r w:rsidR="0091275B">
          <w:rPr>
            <w:szCs w:val="24"/>
          </w:rPr>
          <w:t>the 10 percent of non-irrigation season storable natural inflows (</w:t>
        </w:r>
      </w:ins>
      <w:r>
        <w:rPr>
          <w:szCs w:val="24"/>
        </w:rPr>
        <w:t>SNI</w:t>
      </w:r>
      <w:ins w:id="100" w:author="Seth Turner" w:date="2019-05-16T14:49:00Z">
        <w:r w:rsidR="0091275B">
          <w:rPr>
            <w:szCs w:val="24"/>
          </w:rPr>
          <w:t>)</w:t>
        </w:r>
      </w:ins>
      <w:r>
        <w:rPr>
          <w:szCs w:val="24"/>
        </w:rPr>
        <w:t xml:space="preserve"> </w:t>
      </w:r>
      <w:del w:id="101" w:author="Seth Turner" w:date="2019-05-16T14:49:00Z">
        <w:r w:rsidDel="0091275B">
          <w:rPr>
            <w:szCs w:val="24"/>
          </w:rPr>
          <w:delText>into</w:delText>
        </w:r>
      </w:del>
      <w:ins w:id="102" w:author="Seth Turner" w:date="2019-05-16T14:49:00Z">
        <w:r w:rsidR="0091275B">
          <w:rPr>
            <w:szCs w:val="24"/>
          </w:rPr>
          <w:t>credited to</w:t>
        </w:r>
      </w:ins>
      <w:r>
        <w:rPr>
          <w:szCs w:val="24"/>
        </w:rPr>
        <w:t xml:space="preserve"> the Lake McConaughy EA, ranging from 314 AF (No-Cost NCCW) to 9,600 AF (maximum Pathfinder Municipal Account Lease, which is generally reduced by about 10 percent due to North Platte River transit losses), and therefore do not individually have significant effects on Lake McConaughy EA operations.</w:t>
      </w:r>
    </w:p>
    <w:p w14:paraId="16E2BEE7" w14:textId="77777777" w:rsidR="00D036AD" w:rsidRDefault="00D036AD" w:rsidP="00D036AD">
      <w:pPr>
        <w:pStyle w:val="ListParagraph"/>
        <w:numPr>
          <w:ilvl w:val="0"/>
          <w:numId w:val="7"/>
        </w:numPr>
        <w:ind w:left="720"/>
        <w:rPr>
          <w:szCs w:val="24"/>
        </w:rPr>
      </w:pPr>
      <w:r>
        <w:rPr>
          <w:szCs w:val="24"/>
        </w:rPr>
        <w:t xml:space="preserve">The magnitudes of the individual WAP projects are generally much smaller than the target flow shortages at Grand Island, as calculated based on OPSTUDY hydrology.  Monthly shortage volumes at Grand Island over the period 1947-1994 range from 0 AF to 131,300 AF, with a median of 10,200 AF.  Thus, the annual contributions to the Lake McConaughy EA from individual WAP projects are generally inadequate to fully eliminate the shortage for a month, let alone an entire year.  Monthly shortages are tabulated in </w:t>
      </w:r>
      <w:r w:rsidRPr="00C01128">
        <w:rPr>
          <w:b/>
          <w:szCs w:val="24"/>
        </w:rPr>
        <w:t>Appendix E</w:t>
      </w:r>
      <w:r>
        <w:rPr>
          <w:szCs w:val="24"/>
        </w:rPr>
        <w:t>.</w:t>
      </w:r>
    </w:p>
    <w:p w14:paraId="13C27345" w14:textId="77777777" w:rsidR="00D036AD" w:rsidRPr="00BB14D8" w:rsidRDefault="00D036AD" w:rsidP="00D036AD">
      <w:pPr>
        <w:pStyle w:val="ListParagraph"/>
        <w:numPr>
          <w:ilvl w:val="0"/>
          <w:numId w:val="7"/>
        </w:numPr>
        <w:ind w:left="720"/>
        <w:rPr>
          <w:szCs w:val="24"/>
        </w:rPr>
      </w:pPr>
      <w:r>
        <w:rPr>
          <w:szCs w:val="24"/>
        </w:rPr>
        <w:t>Contributions from a relatively small-scale individual WAP project are unlikely to significantly change overall operations of the Lake McConaughy EA, and the individual project scores can still be summed to get an approximate cumulative score attributable to all sources added to the Lake McConaughy EA.</w:t>
      </w:r>
    </w:p>
    <w:p w14:paraId="52BB2FC9" w14:textId="08D477B8" w:rsidR="00CC16DF" w:rsidRDefault="00F02132" w:rsidP="003432A1">
      <w:pPr>
        <w:pStyle w:val="ListParagraph"/>
        <w:numPr>
          <w:ilvl w:val="0"/>
          <w:numId w:val="5"/>
        </w:numPr>
        <w:spacing w:before="240" w:after="240"/>
        <w:rPr>
          <w:b/>
        </w:rPr>
      </w:pPr>
      <w:r>
        <w:rPr>
          <w:b/>
        </w:rPr>
        <w:t>General Assumptions</w:t>
      </w:r>
      <w:r w:rsidR="001D2358">
        <w:rPr>
          <w:b/>
        </w:rPr>
        <w:t xml:space="preserve"> and Analysis Methods</w:t>
      </w:r>
    </w:p>
    <w:p w14:paraId="222169A2" w14:textId="4D189B01" w:rsidR="00F02132" w:rsidRDefault="00F02132" w:rsidP="00F02132">
      <w:pPr>
        <w:autoSpaceDE w:val="0"/>
        <w:autoSpaceDN w:val="0"/>
        <w:adjustRightInd w:val="0"/>
        <w:rPr>
          <w:szCs w:val="24"/>
        </w:rPr>
      </w:pPr>
      <w:r w:rsidRPr="00F02132">
        <w:rPr>
          <w:szCs w:val="24"/>
        </w:rPr>
        <w:t xml:space="preserve">The general assumptions used for scoring of the </w:t>
      </w:r>
      <w:r>
        <w:rPr>
          <w:szCs w:val="24"/>
        </w:rPr>
        <w:t>CNPPID irrigator lease</w:t>
      </w:r>
      <w:r w:rsidRPr="00F02132">
        <w:rPr>
          <w:szCs w:val="24"/>
        </w:rPr>
        <w:t xml:space="preserve"> project are listed in </w:t>
      </w:r>
      <w:r w:rsidRPr="00F02132">
        <w:rPr>
          <w:b/>
          <w:szCs w:val="24"/>
        </w:rPr>
        <w:t xml:space="preserve">Table </w:t>
      </w:r>
      <w:r>
        <w:rPr>
          <w:b/>
          <w:szCs w:val="24"/>
        </w:rPr>
        <w:t>3</w:t>
      </w:r>
      <w:r w:rsidRPr="00F02132">
        <w:rPr>
          <w:szCs w:val="24"/>
        </w:rPr>
        <w:t>.</w:t>
      </w:r>
      <w:r w:rsidR="001A44FC">
        <w:rPr>
          <w:szCs w:val="24"/>
        </w:rPr>
        <w:t xml:space="preserve">  </w:t>
      </w:r>
      <w:r w:rsidR="001E5225">
        <w:rPr>
          <w:szCs w:val="24"/>
        </w:rPr>
        <w:t xml:space="preserve">These general assumptions are consistent with previous score analyses for all WAP projects listed in Table 1.  </w:t>
      </w:r>
    </w:p>
    <w:p w14:paraId="09390265" w14:textId="77777777" w:rsidR="00E55D53" w:rsidRPr="00F02132" w:rsidRDefault="00E55D53" w:rsidP="00F02132">
      <w:pPr>
        <w:autoSpaceDE w:val="0"/>
        <w:autoSpaceDN w:val="0"/>
        <w:adjustRightInd w:val="0"/>
        <w:rPr>
          <w:szCs w:val="24"/>
        </w:rPr>
      </w:pPr>
    </w:p>
    <w:p w14:paraId="71D19E50" w14:textId="77777777" w:rsidR="0097691E" w:rsidRDefault="0097691E">
      <w:pPr>
        <w:rPr>
          <w:ins w:id="103" w:author="Seth Turner" w:date="2019-05-20T12:14:00Z"/>
          <w:b/>
        </w:rPr>
      </w:pPr>
      <w:ins w:id="104" w:author="Seth Turner" w:date="2019-05-20T12:14:00Z">
        <w:r>
          <w:rPr>
            <w:b/>
          </w:rPr>
          <w:br w:type="page"/>
        </w:r>
      </w:ins>
    </w:p>
    <w:p w14:paraId="473B9373" w14:textId="0C1DE472" w:rsidR="00F02132" w:rsidRPr="00F02132" w:rsidRDefault="00F02132" w:rsidP="00F02132">
      <w:pPr>
        <w:rPr>
          <w:b/>
        </w:rPr>
      </w:pPr>
      <w:r w:rsidRPr="00F02132">
        <w:rPr>
          <w:b/>
        </w:rPr>
        <w:lastRenderedPageBreak/>
        <w:t xml:space="preserve">Table </w:t>
      </w:r>
      <w:r>
        <w:rPr>
          <w:b/>
        </w:rPr>
        <w:t>3</w:t>
      </w:r>
      <w:r w:rsidRPr="00F02132">
        <w:rPr>
          <w:b/>
        </w:rPr>
        <w:t>. Key Scoring Assumptions</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48"/>
        <w:gridCol w:w="6030"/>
      </w:tblGrid>
      <w:tr w:rsidR="00F02132" w:rsidRPr="00B365F2" w14:paraId="15D7B035" w14:textId="77777777" w:rsidTr="00E774DD">
        <w:trPr>
          <w:tblHeader/>
        </w:trPr>
        <w:tc>
          <w:tcPr>
            <w:tcW w:w="3348" w:type="dxa"/>
            <w:shd w:val="clear" w:color="auto" w:fill="C2D69B" w:themeFill="accent3" w:themeFillTint="99"/>
          </w:tcPr>
          <w:p w14:paraId="539470C7" w14:textId="77777777" w:rsidR="00F02132" w:rsidRPr="00B365F2" w:rsidRDefault="00F02132" w:rsidP="00693B09">
            <w:pPr>
              <w:pStyle w:val="ListParagraph"/>
              <w:ind w:left="0"/>
              <w:rPr>
                <w:b/>
              </w:rPr>
            </w:pPr>
            <w:r w:rsidRPr="00B365F2">
              <w:rPr>
                <w:b/>
              </w:rPr>
              <w:t>Component</w:t>
            </w:r>
          </w:p>
        </w:tc>
        <w:tc>
          <w:tcPr>
            <w:tcW w:w="6030" w:type="dxa"/>
            <w:shd w:val="clear" w:color="auto" w:fill="C2D69B" w:themeFill="accent3" w:themeFillTint="99"/>
          </w:tcPr>
          <w:p w14:paraId="00B75F82" w14:textId="77777777" w:rsidR="00F02132" w:rsidRPr="00B365F2" w:rsidRDefault="00F02132" w:rsidP="00693B09">
            <w:pPr>
              <w:pStyle w:val="ListParagraph"/>
              <w:ind w:left="0"/>
              <w:rPr>
                <w:b/>
              </w:rPr>
            </w:pPr>
            <w:r w:rsidRPr="00B365F2">
              <w:rPr>
                <w:b/>
              </w:rPr>
              <w:t>Data</w:t>
            </w:r>
          </w:p>
        </w:tc>
      </w:tr>
      <w:tr w:rsidR="00F02132" w:rsidRPr="00B365F2" w14:paraId="6D574C35" w14:textId="77777777" w:rsidTr="00E774DD">
        <w:tc>
          <w:tcPr>
            <w:tcW w:w="3348" w:type="dxa"/>
            <w:vAlign w:val="center"/>
          </w:tcPr>
          <w:p w14:paraId="0E8F9AA7" w14:textId="77777777" w:rsidR="00F02132" w:rsidRPr="00B365F2" w:rsidRDefault="00F02132" w:rsidP="00693B09">
            <w:pPr>
              <w:pStyle w:val="ListParagraph"/>
              <w:ind w:left="0"/>
            </w:pPr>
            <w:r w:rsidRPr="00B365F2">
              <w:t>Hydrology</w:t>
            </w:r>
          </w:p>
        </w:tc>
        <w:tc>
          <w:tcPr>
            <w:tcW w:w="6030" w:type="dxa"/>
            <w:vAlign w:val="center"/>
          </w:tcPr>
          <w:p w14:paraId="362CBCE4" w14:textId="47CC11A6" w:rsidR="00F02132" w:rsidRPr="00B365F2" w:rsidRDefault="001C4184" w:rsidP="00693B09">
            <w:pPr>
              <w:pStyle w:val="ListParagraph"/>
              <w:ind w:left="0"/>
            </w:pPr>
            <w:r>
              <w:t>OPSTUDY</w:t>
            </w:r>
            <w:r w:rsidR="00F02132" w:rsidRPr="00B365F2">
              <w:t xml:space="preserve"> </w:t>
            </w:r>
            <w:r w:rsidR="00F02132">
              <w:t xml:space="preserve">Adjusted </w:t>
            </w:r>
            <w:r w:rsidR="00F02132" w:rsidRPr="00B365F2">
              <w:t>Present Condition with Three State Projects</w:t>
            </w:r>
            <w:r w:rsidR="00F02132">
              <w:t xml:space="preserve"> </w:t>
            </w:r>
            <w:r w:rsidR="00F02132" w:rsidRPr="00B365F2">
              <w:t>(without pulse flows)</w:t>
            </w:r>
            <w:r w:rsidR="00F02132">
              <w:t xml:space="preserve">. </w:t>
            </w:r>
          </w:p>
        </w:tc>
      </w:tr>
      <w:tr w:rsidR="000E0677" w:rsidRPr="00B365F2" w14:paraId="26537F71" w14:textId="77777777" w:rsidTr="00E774DD">
        <w:tc>
          <w:tcPr>
            <w:tcW w:w="3348" w:type="dxa"/>
            <w:vAlign w:val="center"/>
          </w:tcPr>
          <w:p w14:paraId="61113E74" w14:textId="43446213" w:rsidR="000E0677" w:rsidRPr="00B365F2" w:rsidRDefault="000E0677" w:rsidP="00693B09">
            <w:pPr>
              <w:pStyle w:val="ListParagraph"/>
              <w:ind w:left="0"/>
            </w:pPr>
            <w:r>
              <w:t>Hydrologic Condition</w:t>
            </w:r>
            <w:r w:rsidR="003053BD">
              <w:rPr>
                <w:rStyle w:val="FootnoteReference"/>
              </w:rPr>
              <w:footnoteReference w:id="11"/>
            </w:r>
          </w:p>
        </w:tc>
        <w:tc>
          <w:tcPr>
            <w:tcW w:w="6030" w:type="dxa"/>
            <w:vAlign w:val="center"/>
          </w:tcPr>
          <w:p w14:paraId="6D95C92C" w14:textId="1F38E898" w:rsidR="000E0677" w:rsidRPr="00B365F2" w:rsidRDefault="000E0677" w:rsidP="00693B09">
            <w:pPr>
              <w:pStyle w:val="ListParagraph"/>
              <w:ind w:left="0"/>
            </w:pPr>
            <w:r>
              <w:t>Annual</w:t>
            </w:r>
          </w:p>
        </w:tc>
      </w:tr>
      <w:tr w:rsidR="00F02132" w:rsidRPr="00B365F2" w14:paraId="75788DED" w14:textId="77777777" w:rsidTr="00E774DD">
        <w:tc>
          <w:tcPr>
            <w:tcW w:w="3348" w:type="dxa"/>
            <w:vAlign w:val="center"/>
          </w:tcPr>
          <w:p w14:paraId="49137973" w14:textId="77777777" w:rsidR="00F02132" w:rsidRPr="00B365F2" w:rsidRDefault="00F02132" w:rsidP="00693B09">
            <w:pPr>
              <w:pStyle w:val="ListParagraph"/>
              <w:ind w:left="0"/>
            </w:pPr>
            <w:r w:rsidRPr="00B365F2">
              <w:t>Analysis Period</w:t>
            </w:r>
          </w:p>
        </w:tc>
        <w:tc>
          <w:tcPr>
            <w:tcW w:w="6030" w:type="dxa"/>
            <w:vAlign w:val="center"/>
          </w:tcPr>
          <w:p w14:paraId="0B2715B6" w14:textId="77777777" w:rsidR="00F02132" w:rsidRPr="00B365F2" w:rsidRDefault="00F02132" w:rsidP="00693B09">
            <w:pPr>
              <w:pStyle w:val="ListParagraph"/>
              <w:ind w:left="0"/>
            </w:pPr>
            <w:r w:rsidRPr="00B365F2">
              <w:t>1947-1994</w:t>
            </w:r>
          </w:p>
        </w:tc>
      </w:tr>
      <w:tr w:rsidR="00F02132" w:rsidRPr="00B365F2" w14:paraId="591B9E81" w14:textId="77777777" w:rsidTr="00E774DD">
        <w:tc>
          <w:tcPr>
            <w:tcW w:w="3348" w:type="dxa"/>
            <w:vAlign w:val="center"/>
          </w:tcPr>
          <w:p w14:paraId="7B15E952" w14:textId="5BFE1529" w:rsidR="00F02132" w:rsidRPr="00B365F2" w:rsidRDefault="00F02132" w:rsidP="00693B09">
            <w:pPr>
              <w:pStyle w:val="ListParagraph"/>
              <w:ind w:left="0"/>
            </w:pPr>
            <w:r>
              <w:t>Analysis Time Step</w:t>
            </w:r>
          </w:p>
        </w:tc>
        <w:tc>
          <w:tcPr>
            <w:tcW w:w="6030" w:type="dxa"/>
            <w:vAlign w:val="center"/>
          </w:tcPr>
          <w:p w14:paraId="12A4D8BE" w14:textId="52F8ABEA" w:rsidR="00F02132" w:rsidRPr="0004001B" w:rsidRDefault="00F02132" w:rsidP="00693B09">
            <w:pPr>
              <w:pStyle w:val="ListParagraph"/>
              <w:ind w:left="0"/>
            </w:pPr>
            <w:r>
              <w:t>Monthly</w:t>
            </w:r>
          </w:p>
        </w:tc>
      </w:tr>
      <w:tr w:rsidR="00F02132" w:rsidRPr="00B365F2" w14:paraId="55320C63" w14:textId="77777777" w:rsidTr="00E774DD">
        <w:tc>
          <w:tcPr>
            <w:tcW w:w="3348" w:type="dxa"/>
            <w:vAlign w:val="center"/>
          </w:tcPr>
          <w:p w14:paraId="3CD1CDAE" w14:textId="77777777" w:rsidR="00F02132" w:rsidRPr="00B365F2" w:rsidRDefault="00F02132" w:rsidP="00693B09">
            <w:pPr>
              <w:pStyle w:val="ListParagraph"/>
              <w:ind w:left="0"/>
            </w:pPr>
            <w:r w:rsidRPr="00B365F2">
              <w:t>Excesses/Shortages</w:t>
            </w:r>
            <w:r>
              <w:t xml:space="preserve"> Calculation</w:t>
            </w:r>
          </w:p>
        </w:tc>
        <w:tc>
          <w:tcPr>
            <w:tcW w:w="6030" w:type="dxa"/>
            <w:vAlign w:val="center"/>
          </w:tcPr>
          <w:p w14:paraId="57CC56FD" w14:textId="77777777" w:rsidR="00F02132" w:rsidRPr="0004001B" w:rsidRDefault="00F02132" w:rsidP="00693B09">
            <w:pPr>
              <w:pStyle w:val="ListParagraph"/>
              <w:ind w:left="0"/>
            </w:pPr>
            <w:r w:rsidRPr="0004001B">
              <w:t>@ Grand Island</w:t>
            </w:r>
          </w:p>
        </w:tc>
      </w:tr>
      <w:tr w:rsidR="00F02132" w:rsidRPr="00B365F2" w14:paraId="5719C138" w14:textId="77777777" w:rsidTr="00E774DD">
        <w:tc>
          <w:tcPr>
            <w:tcW w:w="3348" w:type="dxa"/>
            <w:vAlign w:val="center"/>
          </w:tcPr>
          <w:p w14:paraId="7C12220E" w14:textId="77777777" w:rsidR="00F02132" w:rsidRPr="00B365F2" w:rsidRDefault="00F02132" w:rsidP="00693B09">
            <w:pPr>
              <w:pStyle w:val="ListParagraph"/>
              <w:ind w:left="0"/>
            </w:pPr>
            <w:r>
              <w:t>Target Flows</w:t>
            </w:r>
          </w:p>
        </w:tc>
        <w:tc>
          <w:tcPr>
            <w:tcW w:w="6030" w:type="dxa"/>
            <w:vAlign w:val="center"/>
          </w:tcPr>
          <w:p w14:paraId="5EB16919" w14:textId="640386A7" w:rsidR="00F02132" w:rsidRPr="0004001B" w:rsidRDefault="00F02132" w:rsidP="00693B09">
            <w:pPr>
              <w:pStyle w:val="ListParagraph"/>
              <w:ind w:left="0"/>
            </w:pPr>
            <w:r>
              <w:t xml:space="preserve">Program Document, Attachment 5, </w:t>
            </w:r>
            <w:r w:rsidRPr="0004001B">
              <w:t>Appendix A-5, Column 8</w:t>
            </w:r>
            <w:r w:rsidRPr="0004001B">
              <w:rPr>
                <w:rStyle w:val="FootnoteReference"/>
              </w:rPr>
              <w:footnoteReference w:id="12"/>
            </w:r>
            <w:r w:rsidRPr="0004001B">
              <w:t xml:space="preserve"> </w:t>
            </w:r>
          </w:p>
        </w:tc>
      </w:tr>
      <w:tr w:rsidR="00F02132" w:rsidRPr="00B365F2" w14:paraId="50B01A21" w14:textId="77777777" w:rsidTr="00E774DD">
        <w:trPr>
          <w:trHeight w:val="89"/>
        </w:trPr>
        <w:tc>
          <w:tcPr>
            <w:tcW w:w="3348" w:type="dxa"/>
            <w:vAlign w:val="center"/>
          </w:tcPr>
          <w:p w14:paraId="121652B8" w14:textId="00EB4A31" w:rsidR="00F02132" w:rsidRPr="0065686A" w:rsidRDefault="00F02132" w:rsidP="00693B09">
            <w:pPr>
              <w:pStyle w:val="ListParagraph"/>
              <w:ind w:left="0"/>
            </w:pPr>
            <w:r w:rsidRPr="0065686A">
              <w:t xml:space="preserve">Routing </w:t>
            </w:r>
            <w:r w:rsidR="00C0371F">
              <w:t>(</w:t>
            </w:r>
            <w:r w:rsidR="00E774DD">
              <w:t xml:space="preserve">River </w:t>
            </w:r>
            <w:r w:rsidR="00C0371F">
              <w:t>Transit Losses)</w:t>
            </w:r>
          </w:p>
        </w:tc>
        <w:tc>
          <w:tcPr>
            <w:tcW w:w="6030" w:type="dxa"/>
            <w:vAlign w:val="center"/>
          </w:tcPr>
          <w:p w14:paraId="7D701A5B" w14:textId="77777777" w:rsidR="00F02132" w:rsidRPr="0065686A" w:rsidRDefault="00F02132" w:rsidP="00693B09">
            <w:pPr>
              <w:pStyle w:val="ListParagraph"/>
              <w:ind w:left="0"/>
            </w:pPr>
            <w:r w:rsidRPr="0065686A">
              <w:t>WMC Loss Model</w:t>
            </w:r>
            <w:r w:rsidRPr="0065686A">
              <w:rPr>
                <w:rStyle w:val="FootnoteReference"/>
              </w:rPr>
              <w:footnoteReference w:id="13"/>
            </w:r>
          </w:p>
        </w:tc>
      </w:tr>
    </w:tbl>
    <w:p w14:paraId="194A4259" w14:textId="77777777" w:rsidR="00075C18" w:rsidRDefault="00075C18" w:rsidP="000F5AFA">
      <w:pPr>
        <w:pStyle w:val="ListParagraph"/>
        <w:ind w:left="0"/>
        <w:rPr>
          <w:ins w:id="105" w:author="Seth Turner" w:date="2019-05-16T09:15:00Z"/>
        </w:rPr>
      </w:pPr>
    </w:p>
    <w:p w14:paraId="0FAEB6B2" w14:textId="1B07E789" w:rsidR="001E5225" w:rsidRDefault="0054778B" w:rsidP="000F5AFA">
      <w:pPr>
        <w:pStyle w:val="ListParagraph"/>
        <w:ind w:left="0"/>
        <w:rPr>
          <w:szCs w:val="24"/>
        </w:rPr>
      </w:pPr>
      <w:r>
        <w:t xml:space="preserve">In the </w:t>
      </w:r>
      <w:r w:rsidR="000F5AFA">
        <w:t xml:space="preserve">spreadsheet </w:t>
      </w:r>
      <w:r>
        <w:t>score model,</w:t>
      </w:r>
      <w:r w:rsidR="000F5AFA">
        <w:t xml:space="preserve"> releases are made from the Lake McConaughy EA during months with target flow shortages at Grand Island, subject to timing constraints described in the next section.  Corresponding to the assumptions outlined in Table 3, the shortages</w:t>
      </w:r>
      <w:r>
        <w:t xml:space="preserve"> </w:t>
      </w:r>
      <w:r w:rsidR="000F5AFA">
        <w:t xml:space="preserve">were calculated based on OPSTUDY modeled Grand Island flows over the </w:t>
      </w:r>
      <w:r w:rsidR="0044756E">
        <w:t xml:space="preserve">analysis </w:t>
      </w:r>
      <w:r w:rsidR="000F5AFA">
        <w:t xml:space="preserve">period 1947-1994 and USFWS target flows as dictated by the annual hydrologic condition, all on a monthly time step.  </w:t>
      </w:r>
      <w:r w:rsidR="001E5225">
        <w:rPr>
          <w:szCs w:val="24"/>
        </w:rPr>
        <w:t xml:space="preserve">Evaporation rates </w:t>
      </w:r>
      <w:r w:rsidR="003053BD">
        <w:rPr>
          <w:szCs w:val="24"/>
        </w:rPr>
        <w:t xml:space="preserve">derived from OPSTUDY data that are </w:t>
      </w:r>
      <w:r w:rsidR="001E5225">
        <w:rPr>
          <w:szCs w:val="24"/>
        </w:rPr>
        <w:t xml:space="preserve">applied to water in storage in the Lake McConaughy EA are shown in </w:t>
      </w:r>
      <w:r w:rsidR="001E5225" w:rsidRPr="001A44FC">
        <w:rPr>
          <w:b/>
          <w:szCs w:val="24"/>
        </w:rPr>
        <w:t>Table 4</w:t>
      </w:r>
      <w:r w:rsidR="000F5AFA">
        <w:rPr>
          <w:szCs w:val="24"/>
        </w:rPr>
        <w:t xml:space="preserve">.  </w:t>
      </w:r>
      <w:r w:rsidR="007E1BE1">
        <w:rPr>
          <w:szCs w:val="24"/>
        </w:rPr>
        <w:t>Modeled r</w:t>
      </w:r>
      <w:r w:rsidR="000F5AFA">
        <w:t xml:space="preserve">eleases from the Lake McConaughy EA are routed to Grand Island using transit loss factors derived </w:t>
      </w:r>
      <w:r w:rsidR="007E1BE1">
        <w:t>from the WMC Loss Model, which are</w:t>
      </w:r>
      <w:r w:rsidR="00F463F7">
        <w:t xml:space="preserve"> variable by month and</w:t>
      </w:r>
      <w:r w:rsidR="001D2358">
        <w:t xml:space="preserve"> </w:t>
      </w:r>
      <w:r w:rsidR="00F463F7">
        <w:t>hydrologic condition, as</w:t>
      </w:r>
      <w:r w:rsidR="007E1BE1">
        <w:t xml:space="preserve"> shown </w:t>
      </w:r>
      <w:r w:rsidR="001E5225">
        <w:rPr>
          <w:szCs w:val="24"/>
        </w:rPr>
        <w:t xml:space="preserve">in </w:t>
      </w:r>
      <w:r w:rsidR="001E5225" w:rsidRPr="001A44FC">
        <w:rPr>
          <w:b/>
          <w:szCs w:val="24"/>
        </w:rPr>
        <w:t>Table 5</w:t>
      </w:r>
      <w:r w:rsidR="001E5225">
        <w:rPr>
          <w:szCs w:val="24"/>
        </w:rPr>
        <w:t>.</w:t>
      </w:r>
      <w:r w:rsidR="007E1BE1">
        <w:rPr>
          <w:szCs w:val="24"/>
        </w:rPr>
        <w:t xml:space="preserve">  The volume of released water reaching Grand Island after the application of transit losses is the score credit for that month.  The monthly score credits are summed annually and then averaged over the 48-year </w:t>
      </w:r>
      <w:r w:rsidR="0044756E">
        <w:rPr>
          <w:szCs w:val="24"/>
        </w:rPr>
        <w:t>analysis</w:t>
      </w:r>
      <w:r w:rsidR="007E1BE1">
        <w:rPr>
          <w:szCs w:val="24"/>
        </w:rPr>
        <w:t xml:space="preserve"> period to get an estimated score for a particular project operations scenario.</w:t>
      </w:r>
    </w:p>
    <w:p w14:paraId="215D345E" w14:textId="77777777" w:rsidR="001E5225" w:rsidRDefault="001E5225" w:rsidP="001A44FC">
      <w:pPr>
        <w:pStyle w:val="ListParagraph"/>
        <w:ind w:left="0"/>
        <w:rPr>
          <w:b/>
        </w:rPr>
      </w:pPr>
    </w:p>
    <w:p w14:paraId="2592EBE4" w14:textId="77777777" w:rsidR="0097691E" w:rsidRDefault="0097691E">
      <w:pPr>
        <w:rPr>
          <w:ins w:id="106" w:author="Seth Turner" w:date="2019-05-20T12:15:00Z"/>
          <w:b/>
        </w:rPr>
      </w:pPr>
      <w:ins w:id="107" w:author="Seth Turner" w:date="2019-05-20T12:15:00Z">
        <w:r>
          <w:rPr>
            <w:b/>
          </w:rPr>
          <w:br w:type="page"/>
        </w:r>
      </w:ins>
    </w:p>
    <w:p w14:paraId="4A715468" w14:textId="11B3460C" w:rsidR="001A44FC" w:rsidRPr="005D0F4D" w:rsidRDefault="001A44FC" w:rsidP="001A44FC">
      <w:pPr>
        <w:pStyle w:val="ListParagraph"/>
        <w:ind w:left="0"/>
      </w:pPr>
      <w:r w:rsidRPr="001A44FC">
        <w:rPr>
          <w:b/>
        </w:rPr>
        <w:lastRenderedPageBreak/>
        <w:t>Table 4.</w:t>
      </w:r>
      <w:r>
        <w:t xml:space="preserve"> </w:t>
      </w:r>
      <w:r w:rsidRPr="00A540A7">
        <w:rPr>
          <w:b/>
        </w:rPr>
        <w:t xml:space="preserve">Average monthly evaporation from the </w:t>
      </w:r>
      <w:r w:rsidR="003053BD">
        <w:rPr>
          <w:b/>
        </w:rPr>
        <w:t xml:space="preserve">Lake McConaughy </w:t>
      </w:r>
      <w:r w:rsidRPr="00A540A7">
        <w:rPr>
          <w:b/>
        </w:rPr>
        <w:t>EA.</w:t>
      </w:r>
    </w:p>
    <w:tbl>
      <w:tblPr>
        <w:tblW w:w="7537" w:type="dxa"/>
        <w:tblInd w:w="18" w:type="dxa"/>
        <w:tblLook w:val="04A0" w:firstRow="1" w:lastRow="0" w:firstColumn="1" w:lastColumn="0" w:noHBand="0" w:noVBand="1"/>
      </w:tblPr>
      <w:tblGrid>
        <w:gridCol w:w="1867"/>
        <w:gridCol w:w="5670"/>
      </w:tblGrid>
      <w:tr w:rsidR="001A44FC" w:rsidRPr="00A540A7" w14:paraId="6B09DABE" w14:textId="77777777" w:rsidTr="003053BD">
        <w:trPr>
          <w:trHeight w:val="20"/>
        </w:trPr>
        <w:tc>
          <w:tcPr>
            <w:tcW w:w="1867"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14:paraId="78BFFC9C" w14:textId="77777777" w:rsidR="001A44FC" w:rsidRPr="00A540A7" w:rsidRDefault="001A44FC" w:rsidP="001A44FC">
            <w:pPr>
              <w:jc w:val="center"/>
              <w:rPr>
                <w:rFonts w:eastAsia="Times New Roman"/>
                <w:b/>
                <w:color w:val="000000"/>
              </w:rPr>
            </w:pPr>
            <w:r w:rsidRPr="00A540A7">
              <w:rPr>
                <w:rFonts w:eastAsia="Times New Roman"/>
                <w:b/>
                <w:color w:val="000000"/>
              </w:rPr>
              <w:t>Month</w:t>
            </w:r>
          </w:p>
        </w:tc>
        <w:tc>
          <w:tcPr>
            <w:tcW w:w="5670" w:type="dxa"/>
            <w:tcBorders>
              <w:top w:val="single" w:sz="4" w:space="0" w:color="auto"/>
              <w:left w:val="nil"/>
              <w:bottom w:val="single" w:sz="4" w:space="0" w:color="auto"/>
              <w:right w:val="single" w:sz="4" w:space="0" w:color="auto"/>
            </w:tcBorders>
            <w:shd w:val="clear" w:color="auto" w:fill="C2D69B" w:themeFill="accent3" w:themeFillTint="99"/>
            <w:vAlign w:val="center"/>
            <w:hideMark/>
          </w:tcPr>
          <w:p w14:paraId="784ADCE9" w14:textId="77777777" w:rsidR="001A44FC" w:rsidRPr="00A540A7" w:rsidRDefault="001A44FC" w:rsidP="001A44FC">
            <w:pPr>
              <w:jc w:val="center"/>
              <w:rPr>
                <w:rFonts w:eastAsia="Times New Roman"/>
                <w:b/>
                <w:color w:val="000000"/>
              </w:rPr>
            </w:pPr>
            <w:r w:rsidRPr="00A540A7">
              <w:rPr>
                <w:rFonts w:eastAsia="Times New Roman"/>
                <w:b/>
                <w:color w:val="000000"/>
              </w:rPr>
              <w:t>Average percent of evaporation</w:t>
            </w:r>
          </w:p>
        </w:tc>
      </w:tr>
      <w:tr w:rsidR="001A44FC" w:rsidRPr="00A540A7" w14:paraId="77DC8A37" w14:textId="77777777" w:rsidTr="003053BD">
        <w:trPr>
          <w:trHeight w:val="20"/>
        </w:trPr>
        <w:tc>
          <w:tcPr>
            <w:tcW w:w="1867" w:type="dxa"/>
            <w:tcBorders>
              <w:top w:val="nil"/>
              <w:left w:val="single" w:sz="4" w:space="0" w:color="auto"/>
              <w:bottom w:val="single" w:sz="4" w:space="0" w:color="auto"/>
              <w:right w:val="single" w:sz="4" w:space="0" w:color="auto"/>
            </w:tcBorders>
            <w:shd w:val="clear" w:color="auto" w:fill="auto"/>
            <w:noWrap/>
            <w:vAlign w:val="center"/>
            <w:hideMark/>
          </w:tcPr>
          <w:p w14:paraId="74198DDA" w14:textId="77777777" w:rsidR="001A44FC" w:rsidRPr="00A540A7" w:rsidRDefault="001A44FC" w:rsidP="001A44FC">
            <w:pPr>
              <w:jc w:val="center"/>
              <w:rPr>
                <w:rFonts w:eastAsia="Times New Roman"/>
                <w:color w:val="000000"/>
              </w:rPr>
            </w:pPr>
            <w:r w:rsidRPr="00A540A7">
              <w:rPr>
                <w:rFonts w:eastAsia="Times New Roman"/>
                <w:color w:val="000000"/>
              </w:rPr>
              <w:t>Jan</w:t>
            </w:r>
          </w:p>
        </w:tc>
        <w:tc>
          <w:tcPr>
            <w:tcW w:w="5670" w:type="dxa"/>
            <w:tcBorders>
              <w:top w:val="nil"/>
              <w:left w:val="nil"/>
              <w:bottom w:val="single" w:sz="4" w:space="0" w:color="auto"/>
              <w:right w:val="single" w:sz="4" w:space="0" w:color="auto"/>
            </w:tcBorders>
            <w:shd w:val="clear" w:color="auto" w:fill="auto"/>
            <w:noWrap/>
            <w:vAlign w:val="center"/>
            <w:hideMark/>
          </w:tcPr>
          <w:p w14:paraId="1363D484" w14:textId="77777777" w:rsidR="001A44FC" w:rsidRPr="00A540A7" w:rsidRDefault="001A44FC" w:rsidP="001A44FC">
            <w:pPr>
              <w:jc w:val="center"/>
              <w:rPr>
                <w:rFonts w:eastAsia="Times New Roman"/>
                <w:color w:val="000000"/>
              </w:rPr>
            </w:pPr>
            <w:r w:rsidRPr="00A540A7">
              <w:rPr>
                <w:rFonts w:eastAsia="Times New Roman"/>
                <w:color w:val="000000"/>
              </w:rPr>
              <w:t>0.</w:t>
            </w:r>
            <w:r>
              <w:rPr>
                <w:rFonts w:eastAsia="Times New Roman"/>
                <w:color w:val="000000"/>
              </w:rPr>
              <w:t>06</w:t>
            </w:r>
            <w:r w:rsidRPr="00A540A7">
              <w:rPr>
                <w:rFonts w:eastAsia="Times New Roman"/>
                <w:color w:val="000000"/>
              </w:rPr>
              <w:t>%</w:t>
            </w:r>
          </w:p>
        </w:tc>
      </w:tr>
      <w:tr w:rsidR="001A44FC" w:rsidRPr="00A540A7" w14:paraId="7BA685AF" w14:textId="77777777" w:rsidTr="003053BD">
        <w:trPr>
          <w:trHeight w:val="20"/>
        </w:trPr>
        <w:tc>
          <w:tcPr>
            <w:tcW w:w="1867" w:type="dxa"/>
            <w:tcBorders>
              <w:top w:val="nil"/>
              <w:left w:val="single" w:sz="4" w:space="0" w:color="auto"/>
              <w:bottom w:val="single" w:sz="4" w:space="0" w:color="auto"/>
              <w:right w:val="single" w:sz="4" w:space="0" w:color="auto"/>
            </w:tcBorders>
            <w:shd w:val="clear" w:color="auto" w:fill="auto"/>
            <w:noWrap/>
            <w:vAlign w:val="center"/>
            <w:hideMark/>
          </w:tcPr>
          <w:p w14:paraId="62AF5E02" w14:textId="77777777" w:rsidR="001A44FC" w:rsidRPr="00A540A7" w:rsidRDefault="001A44FC" w:rsidP="001A44FC">
            <w:pPr>
              <w:jc w:val="center"/>
              <w:rPr>
                <w:rFonts w:eastAsia="Times New Roman"/>
                <w:color w:val="000000"/>
              </w:rPr>
            </w:pPr>
            <w:r w:rsidRPr="00A540A7">
              <w:rPr>
                <w:rFonts w:eastAsia="Times New Roman"/>
                <w:color w:val="000000"/>
              </w:rPr>
              <w:t>Feb</w:t>
            </w:r>
          </w:p>
        </w:tc>
        <w:tc>
          <w:tcPr>
            <w:tcW w:w="5670" w:type="dxa"/>
            <w:tcBorders>
              <w:top w:val="nil"/>
              <w:left w:val="nil"/>
              <w:bottom w:val="single" w:sz="4" w:space="0" w:color="auto"/>
              <w:right w:val="single" w:sz="4" w:space="0" w:color="auto"/>
            </w:tcBorders>
            <w:shd w:val="clear" w:color="auto" w:fill="auto"/>
            <w:noWrap/>
            <w:vAlign w:val="center"/>
            <w:hideMark/>
          </w:tcPr>
          <w:p w14:paraId="7CB660A5" w14:textId="77777777" w:rsidR="001A44FC" w:rsidRPr="00A540A7" w:rsidRDefault="001A44FC" w:rsidP="001A44FC">
            <w:pPr>
              <w:jc w:val="center"/>
              <w:rPr>
                <w:rFonts w:eastAsia="Times New Roman"/>
                <w:color w:val="000000"/>
              </w:rPr>
            </w:pPr>
            <w:r w:rsidRPr="00A540A7">
              <w:rPr>
                <w:rFonts w:eastAsia="Times New Roman"/>
                <w:color w:val="000000"/>
              </w:rPr>
              <w:t>0.2</w:t>
            </w:r>
            <w:r>
              <w:rPr>
                <w:rFonts w:eastAsia="Times New Roman"/>
                <w:color w:val="000000"/>
              </w:rPr>
              <w:t>1</w:t>
            </w:r>
            <w:r w:rsidRPr="00A540A7">
              <w:rPr>
                <w:rFonts w:eastAsia="Times New Roman"/>
                <w:color w:val="000000"/>
              </w:rPr>
              <w:t>%</w:t>
            </w:r>
          </w:p>
        </w:tc>
      </w:tr>
      <w:tr w:rsidR="001A44FC" w:rsidRPr="00A540A7" w14:paraId="098852A0" w14:textId="77777777" w:rsidTr="003053BD">
        <w:trPr>
          <w:trHeight w:val="20"/>
        </w:trPr>
        <w:tc>
          <w:tcPr>
            <w:tcW w:w="1867" w:type="dxa"/>
            <w:tcBorders>
              <w:top w:val="nil"/>
              <w:left w:val="single" w:sz="4" w:space="0" w:color="auto"/>
              <w:bottom w:val="single" w:sz="4" w:space="0" w:color="auto"/>
              <w:right w:val="single" w:sz="4" w:space="0" w:color="auto"/>
            </w:tcBorders>
            <w:shd w:val="clear" w:color="auto" w:fill="auto"/>
            <w:noWrap/>
            <w:vAlign w:val="center"/>
            <w:hideMark/>
          </w:tcPr>
          <w:p w14:paraId="3E639292" w14:textId="77777777" w:rsidR="001A44FC" w:rsidRPr="00A540A7" w:rsidRDefault="001A44FC" w:rsidP="001A44FC">
            <w:pPr>
              <w:jc w:val="center"/>
              <w:rPr>
                <w:rFonts w:eastAsia="Times New Roman"/>
                <w:color w:val="000000"/>
              </w:rPr>
            </w:pPr>
            <w:r w:rsidRPr="00A540A7">
              <w:rPr>
                <w:rFonts w:eastAsia="Times New Roman"/>
                <w:color w:val="000000"/>
              </w:rPr>
              <w:t>Mar</w:t>
            </w:r>
          </w:p>
        </w:tc>
        <w:tc>
          <w:tcPr>
            <w:tcW w:w="5670" w:type="dxa"/>
            <w:tcBorders>
              <w:top w:val="nil"/>
              <w:left w:val="nil"/>
              <w:bottom w:val="single" w:sz="4" w:space="0" w:color="auto"/>
              <w:right w:val="single" w:sz="4" w:space="0" w:color="auto"/>
            </w:tcBorders>
            <w:shd w:val="clear" w:color="auto" w:fill="auto"/>
            <w:noWrap/>
            <w:vAlign w:val="center"/>
            <w:hideMark/>
          </w:tcPr>
          <w:p w14:paraId="0CFAB898" w14:textId="77777777" w:rsidR="001A44FC" w:rsidRPr="00A540A7" w:rsidRDefault="001A44FC" w:rsidP="001A44FC">
            <w:pPr>
              <w:jc w:val="center"/>
              <w:rPr>
                <w:rFonts w:eastAsia="Times New Roman"/>
                <w:color w:val="000000"/>
              </w:rPr>
            </w:pPr>
            <w:r w:rsidRPr="00A540A7">
              <w:rPr>
                <w:rFonts w:eastAsia="Times New Roman"/>
                <w:color w:val="000000"/>
              </w:rPr>
              <w:t>0.2</w:t>
            </w:r>
            <w:r>
              <w:rPr>
                <w:rFonts w:eastAsia="Times New Roman"/>
                <w:color w:val="000000"/>
              </w:rPr>
              <w:t>3</w:t>
            </w:r>
            <w:r w:rsidRPr="00A540A7">
              <w:rPr>
                <w:rFonts w:eastAsia="Times New Roman"/>
                <w:color w:val="000000"/>
              </w:rPr>
              <w:t>%</w:t>
            </w:r>
          </w:p>
        </w:tc>
      </w:tr>
      <w:tr w:rsidR="001A44FC" w:rsidRPr="00A540A7" w14:paraId="03DB98E1" w14:textId="77777777" w:rsidTr="003053BD">
        <w:trPr>
          <w:trHeight w:val="20"/>
        </w:trPr>
        <w:tc>
          <w:tcPr>
            <w:tcW w:w="1867" w:type="dxa"/>
            <w:tcBorders>
              <w:top w:val="nil"/>
              <w:left w:val="single" w:sz="4" w:space="0" w:color="auto"/>
              <w:bottom w:val="single" w:sz="4" w:space="0" w:color="auto"/>
              <w:right w:val="single" w:sz="4" w:space="0" w:color="auto"/>
            </w:tcBorders>
            <w:shd w:val="clear" w:color="auto" w:fill="auto"/>
            <w:noWrap/>
            <w:vAlign w:val="center"/>
            <w:hideMark/>
          </w:tcPr>
          <w:p w14:paraId="4DD66877" w14:textId="77777777" w:rsidR="001A44FC" w:rsidRPr="00A540A7" w:rsidRDefault="001A44FC" w:rsidP="001A44FC">
            <w:pPr>
              <w:jc w:val="center"/>
              <w:rPr>
                <w:rFonts w:eastAsia="Times New Roman"/>
                <w:color w:val="000000"/>
              </w:rPr>
            </w:pPr>
            <w:r w:rsidRPr="00A540A7">
              <w:rPr>
                <w:rFonts w:eastAsia="Times New Roman"/>
                <w:color w:val="000000"/>
              </w:rPr>
              <w:t>Apr</w:t>
            </w:r>
          </w:p>
        </w:tc>
        <w:tc>
          <w:tcPr>
            <w:tcW w:w="5670" w:type="dxa"/>
            <w:tcBorders>
              <w:top w:val="nil"/>
              <w:left w:val="nil"/>
              <w:bottom w:val="single" w:sz="4" w:space="0" w:color="auto"/>
              <w:right w:val="single" w:sz="4" w:space="0" w:color="auto"/>
            </w:tcBorders>
            <w:shd w:val="clear" w:color="auto" w:fill="auto"/>
            <w:noWrap/>
            <w:vAlign w:val="center"/>
            <w:hideMark/>
          </w:tcPr>
          <w:p w14:paraId="35727ABE" w14:textId="77777777" w:rsidR="001A44FC" w:rsidRPr="00A540A7" w:rsidRDefault="001A44FC" w:rsidP="001A44FC">
            <w:pPr>
              <w:jc w:val="center"/>
              <w:rPr>
                <w:rFonts w:eastAsia="Times New Roman"/>
                <w:color w:val="000000"/>
              </w:rPr>
            </w:pPr>
            <w:r w:rsidRPr="00A540A7">
              <w:rPr>
                <w:rFonts w:eastAsia="Times New Roman"/>
                <w:color w:val="000000"/>
              </w:rPr>
              <w:t>0.</w:t>
            </w:r>
            <w:r>
              <w:rPr>
                <w:rFonts w:eastAsia="Times New Roman"/>
                <w:color w:val="000000"/>
              </w:rPr>
              <w:t>36</w:t>
            </w:r>
            <w:r w:rsidRPr="00A540A7">
              <w:rPr>
                <w:rFonts w:eastAsia="Times New Roman"/>
                <w:color w:val="000000"/>
              </w:rPr>
              <w:t>%</w:t>
            </w:r>
          </w:p>
        </w:tc>
      </w:tr>
      <w:tr w:rsidR="001A44FC" w:rsidRPr="00A540A7" w14:paraId="30B8FB7A" w14:textId="77777777" w:rsidTr="003053BD">
        <w:trPr>
          <w:trHeight w:val="20"/>
        </w:trPr>
        <w:tc>
          <w:tcPr>
            <w:tcW w:w="1867" w:type="dxa"/>
            <w:tcBorders>
              <w:top w:val="nil"/>
              <w:left w:val="single" w:sz="4" w:space="0" w:color="auto"/>
              <w:bottom w:val="single" w:sz="4" w:space="0" w:color="auto"/>
              <w:right w:val="single" w:sz="4" w:space="0" w:color="auto"/>
            </w:tcBorders>
            <w:shd w:val="clear" w:color="auto" w:fill="auto"/>
            <w:noWrap/>
            <w:vAlign w:val="center"/>
            <w:hideMark/>
          </w:tcPr>
          <w:p w14:paraId="1A8498A7" w14:textId="77777777" w:rsidR="001A44FC" w:rsidRPr="00A540A7" w:rsidRDefault="001A44FC" w:rsidP="001A44FC">
            <w:pPr>
              <w:jc w:val="center"/>
              <w:rPr>
                <w:rFonts w:eastAsia="Times New Roman"/>
                <w:color w:val="000000"/>
              </w:rPr>
            </w:pPr>
            <w:r w:rsidRPr="00A540A7">
              <w:rPr>
                <w:rFonts w:eastAsia="Times New Roman"/>
                <w:color w:val="000000"/>
              </w:rPr>
              <w:t>May</w:t>
            </w:r>
          </w:p>
        </w:tc>
        <w:tc>
          <w:tcPr>
            <w:tcW w:w="5670" w:type="dxa"/>
            <w:tcBorders>
              <w:top w:val="nil"/>
              <w:left w:val="nil"/>
              <w:bottom w:val="single" w:sz="4" w:space="0" w:color="auto"/>
              <w:right w:val="single" w:sz="4" w:space="0" w:color="auto"/>
            </w:tcBorders>
            <w:shd w:val="clear" w:color="auto" w:fill="auto"/>
            <w:noWrap/>
            <w:vAlign w:val="center"/>
            <w:hideMark/>
          </w:tcPr>
          <w:p w14:paraId="6BE0F8E3" w14:textId="77777777" w:rsidR="001A44FC" w:rsidRPr="00A540A7" w:rsidRDefault="001A44FC" w:rsidP="001A44FC">
            <w:pPr>
              <w:jc w:val="center"/>
              <w:rPr>
                <w:rFonts w:eastAsia="Times New Roman"/>
                <w:color w:val="000000"/>
              </w:rPr>
            </w:pPr>
            <w:r w:rsidRPr="00A540A7">
              <w:rPr>
                <w:rFonts w:eastAsia="Times New Roman"/>
                <w:color w:val="000000"/>
              </w:rPr>
              <w:t>0.4</w:t>
            </w:r>
            <w:r>
              <w:rPr>
                <w:rFonts w:eastAsia="Times New Roman"/>
                <w:color w:val="000000"/>
              </w:rPr>
              <w:t>0</w:t>
            </w:r>
            <w:r w:rsidRPr="00A540A7">
              <w:rPr>
                <w:rFonts w:eastAsia="Times New Roman"/>
                <w:color w:val="000000"/>
              </w:rPr>
              <w:t>%</w:t>
            </w:r>
          </w:p>
        </w:tc>
      </w:tr>
      <w:tr w:rsidR="001A44FC" w:rsidRPr="00A540A7" w14:paraId="5812991D" w14:textId="77777777" w:rsidTr="003053BD">
        <w:trPr>
          <w:trHeight w:val="20"/>
        </w:trPr>
        <w:tc>
          <w:tcPr>
            <w:tcW w:w="1867" w:type="dxa"/>
            <w:tcBorders>
              <w:top w:val="nil"/>
              <w:left w:val="single" w:sz="4" w:space="0" w:color="auto"/>
              <w:bottom w:val="single" w:sz="4" w:space="0" w:color="auto"/>
              <w:right w:val="single" w:sz="4" w:space="0" w:color="auto"/>
            </w:tcBorders>
            <w:shd w:val="clear" w:color="auto" w:fill="auto"/>
            <w:noWrap/>
            <w:vAlign w:val="center"/>
            <w:hideMark/>
          </w:tcPr>
          <w:p w14:paraId="43943716" w14:textId="77777777" w:rsidR="001A44FC" w:rsidRPr="00A540A7" w:rsidRDefault="001A44FC" w:rsidP="001A44FC">
            <w:pPr>
              <w:jc w:val="center"/>
              <w:rPr>
                <w:rFonts w:eastAsia="Times New Roman"/>
                <w:color w:val="000000"/>
              </w:rPr>
            </w:pPr>
            <w:r w:rsidRPr="00A540A7">
              <w:rPr>
                <w:rFonts w:eastAsia="Times New Roman"/>
                <w:color w:val="000000"/>
              </w:rPr>
              <w:t>Jun</w:t>
            </w:r>
          </w:p>
        </w:tc>
        <w:tc>
          <w:tcPr>
            <w:tcW w:w="5670" w:type="dxa"/>
            <w:tcBorders>
              <w:top w:val="nil"/>
              <w:left w:val="nil"/>
              <w:bottom w:val="single" w:sz="4" w:space="0" w:color="auto"/>
              <w:right w:val="single" w:sz="4" w:space="0" w:color="auto"/>
            </w:tcBorders>
            <w:shd w:val="clear" w:color="auto" w:fill="auto"/>
            <w:noWrap/>
            <w:vAlign w:val="center"/>
            <w:hideMark/>
          </w:tcPr>
          <w:p w14:paraId="28121093" w14:textId="77777777" w:rsidR="001A44FC" w:rsidRPr="00A540A7" w:rsidRDefault="001A44FC" w:rsidP="001A44FC">
            <w:pPr>
              <w:jc w:val="center"/>
              <w:rPr>
                <w:rFonts w:eastAsia="Times New Roman"/>
                <w:color w:val="000000"/>
              </w:rPr>
            </w:pPr>
            <w:r w:rsidRPr="00A540A7">
              <w:rPr>
                <w:rFonts w:eastAsia="Times New Roman"/>
                <w:color w:val="000000"/>
              </w:rPr>
              <w:t>0.4</w:t>
            </w:r>
            <w:r>
              <w:rPr>
                <w:rFonts w:eastAsia="Times New Roman"/>
                <w:color w:val="000000"/>
              </w:rPr>
              <w:t>4</w:t>
            </w:r>
            <w:r w:rsidRPr="00A540A7">
              <w:rPr>
                <w:rFonts w:eastAsia="Times New Roman"/>
                <w:color w:val="000000"/>
              </w:rPr>
              <w:t>%</w:t>
            </w:r>
          </w:p>
        </w:tc>
      </w:tr>
      <w:tr w:rsidR="001A44FC" w:rsidRPr="00A540A7" w14:paraId="01204086" w14:textId="77777777" w:rsidTr="003053BD">
        <w:trPr>
          <w:trHeight w:val="20"/>
        </w:trPr>
        <w:tc>
          <w:tcPr>
            <w:tcW w:w="1867" w:type="dxa"/>
            <w:tcBorders>
              <w:top w:val="nil"/>
              <w:left w:val="single" w:sz="4" w:space="0" w:color="auto"/>
              <w:bottom w:val="single" w:sz="4" w:space="0" w:color="auto"/>
              <w:right w:val="single" w:sz="4" w:space="0" w:color="auto"/>
            </w:tcBorders>
            <w:shd w:val="clear" w:color="auto" w:fill="auto"/>
            <w:noWrap/>
            <w:vAlign w:val="center"/>
            <w:hideMark/>
          </w:tcPr>
          <w:p w14:paraId="5C88D2D6" w14:textId="77777777" w:rsidR="001A44FC" w:rsidRPr="00A540A7" w:rsidRDefault="001A44FC" w:rsidP="001A44FC">
            <w:pPr>
              <w:jc w:val="center"/>
              <w:rPr>
                <w:rFonts w:eastAsia="Times New Roman"/>
                <w:color w:val="000000"/>
              </w:rPr>
            </w:pPr>
            <w:r w:rsidRPr="00A540A7">
              <w:rPr>
                <w:rFonts w:eastAsia="Times New Roman"/>
                <w:color w:val="000000"/>
              </w:rPr>
              <w:t>Jul</w:t>
            </w:r>
          </w:p>
        </w:tc>
        <w:tc>
          <w:tcPr>
            <w:tcW w:w="5670" w:type="dxa"/>
            <w:tcBorders>
              <w:top w:val="nil"/>
              <w:left w:val="nil"/>
              <w:bottom w:val="single" w:sz="4" w:space="0" w:color="auto"/>
              <w:right w:val="single" w:sz="4" w:space="0" w:color="auto"/>
            </w:tcBorders>
            <w:shd w:val="clear" w:color="auto" w:fill="auto"/>
            <w:noWrap/>
            <w:vAlign w:val="center"/>
            <w:hideMark/>
          </w:tcPr>
          <w:p w14:paraId="080D4BC4" w14:textId="77777777" w:rsidR="001A44FC" w:rsidRPr="00A540A7" w:rsidRDefault="001A44FC" w:rsidP="001A44FC">
            <w:pPr>
              <w:jc w:val="center"/>
              <w:rPr>
                <w:rFonts w:eastAsia="Times New Roman"/>
                <w:color w:val="000000"/>
              </w:rPr>
            </w:pPr>
            <w:r w:rsidRPr="00A540A7">
              <w:rPr>
                <w:rFonts w:eastAsia="Times New Roman"/>
                <w:color w:val="000000"/>
              </w:rPr>
              <w:t>0.</w:t>
            </w:r>
            <w:r>
              <w:rPr>
                <w:rFonts w:eastAsia="Times New Roman"/>
                <w:color w:val="000000"/>
              </w:rPr>
              <w:t>7</w:t>
            </w:r>
            <w:r w:rsidRPr="00A540A7">
              <w:rPr>
                <w:rFonts w:eastAsia="Times New Roman"/>
                <w:color w:val="000000"/>
              </w:rPr>
              <w:t>8%</w:t>
            </w:r>
          </w:p>
        </w:tc>
      </w:tr>
      <w:tr w:rsidR="001A44FC" w:rsidRPr="00A540A7" w14:paraId="22C51108" w14:textId="77777777" w:rsidTr="003053BD">
        <w:trPr>
          <w:trHeight w:val="20"/>
        </w:trPr>
        <w:tc>
          <w:tcPr>
            <w:tcW w:w="1867" w:type="dxa"/>
            <w:tcBorders>
              <w:top w:val="nil"/>
              <w:left w:val="single" w:sz="4" w:space="0" w:color="auto"/>
              <w:bottom w:val="single" w:sz="4" w:space="0" w:color="auto"/>
              <w:right w:val="single" w:sz="4" w:space="0" w:color="auto"/>
            </w:tcBorders>
            <w:shd w:val="clear" w:color="auto" w:fill="auto"/>
            <w:noWrap/>
            <w:vAlign w:val="center"/>
            <w:hideMark/>
          </w:tcPr>
          <w:p w14:paraId="4D580F7F" w14:textId="77777777" w:rsidR="001A44FC" w:rsidRPr="00A540A7" w:rsidRDefault="001A44FC" w:rsidP="001A44FC">
            <w:pPr>
              <w:jc w:val="center"/>
              <w:rPr>
                <w:rFonts w:eastAsia="Times New Roman"/>
                <w:color w:val="000000"/>
              </w:rPr>
            </w:pPr>
            <w:r w:rsidRPr="00A540A7">
              <w:rPr>
                <w:rFonts w:eastAsia="Times New Roman"/>
                <w:color w:val="000000"/>
              </w:rPr>
              <w:t>Aug</w:t>
            </w:r>
          </w:p>
        </w:tc>
        <w:tc>
          <w:tcPr>
            <w:tcW w:w="5670" w:type="dxa"/>
            <w:tcBorders>
              <w:top w:val="nil"/>
              <w:left w:val="nil"/>
              <w:bottom w:val="single" w:sz="4" w:space="0" w:color="auto"/>
              <w:right w:val="single" w:sz="4" w:space="0" w:color="auto"/>
            </w:tcBorders>
            <w:shd w:val="clear" w:color="auto" w:fill="auto"/>
            <w:noWrap/>
            <w:vAlign w:val="center"/>
            <w:hideMark/>
          </w:tcPr>
          <w:p w14:paraId="46576B88" w14:textId="77777777" w:rsidR="001A44FC" w:rsidRPr="00A540A7" w:rsidRDefault="001A44FC" w:rsidP="001A44FC">
            <w:pPr>
              <w:jc w:val="center"/>
              <w:rPr>
                <w:rFonts w:eastAsia="Times New Roman"/>
                <w:color w:val="000000"/>
              </w:rPr>
            </w:pPr>
            <w:r w:rsidRPr="00A540A7">
              <w:rPr>
                <w:rFonts w:eastAsia="Times New Roman"/>
                <w:color w:val="000000"/>
              </w:rPr>
              <w:t>0.7</w:t>
            </w:r>
            <w:r>
              <w:rPr>
                <w:rFonts w:eastAsia="Times New Roman"/>
                <w:color w:val="000000"/>
              </w:rPr>
              <w:t>2</w:t>
            </w:r>
            <w:r w:rsidRPr="00A540A7">
              <w:rPr>
                <w:rFonts w:eastAsia="Times New Roman"/>
                <w:color w:val="000000"/>
              </w:rPr>
              <w:t>%</w:t>
            </w:r>
          </w:p>
        </w:tc>
      </w:tr>
      <w:tr w:rsidR="001A44FC" w:rsidRPr="00A540A7" w14:paraId="00CA6E0B" w14:textId="77777777" w:rsidTr="003053BD">
        <w:trPr>
          <w:trHeight w:val="20"/>
        </w:trPr>
        <w:tc>
          <w:tcPr>
            <w:tcW w:w="1867" w:type="dxa"/>
            <w:tcBorders>
              <w:top w:val="nil"/>
              <w:left w:val="single" w:sz="4" w:space="0" w:color="auto"/>
              <w:bottom w:val="single" w:sz="4" w:space="0" w:color="auto"/>
              <w:right w:val="single" w:sz="4" w:space="0" w:color="auto"/>
            </w:tcBorders>
            <w:shd w:val="clear" w:color="auto" w:fill="auto"/>
            <w:noWrap/>
            <w:vAlign w:val="center"/>
            <w:hideMark/>
          </w:tcPr>
          <w:p w14:paraId="7D2B2476" w14:textId="77777777" w:rsidR="001A44FC" w:rsidRPr="00A540A7" w:rsidRDefault="001A44FC" w:rsidP="001A44FC">
            <w:pPr>
              <w:jc w:val="center"/>
              <w:rPr>
                <w:rFonts w:eastAsia="Times New Roman"/>
                <w:color w:val="000000"/>
              </w:rPr>
            </w:pPr>
            <w:r w:rsidRPr="00A540A7">
              <w:rPr>
                <w:rFonts w:eastAsia="Times New Roman"/>
                <w:color w:val="000000"/>
              </w:rPr>
              <w:t>Sep</w:t>
            </w:r>
          </w:p>
        </w:tc>
        <w:tc>
          <w:tcPr>
            <w:tcW w:w="5670" w:type="dxa"/>
            <w:tcBorders>
              <w:top w:val="nil"/>
              <w:left w:val="nil"/>
              <w:bottom w:val="single" w:sz="4" w:space="0" w:color="auto"/>
              <w:right w:val="single" w:sz="4" w:space="0" w:color="auto"/>
            </w:tcBorders>
            <w:shd w:val="clear" w:color="auto" w:fill="auto"/>
            <w:noWrap/>
            <w:vAlign w:val="center"/>
            <w:hideMark/>
          </w:tcPr>
          <w:p w14:paraId="7B22CAC9" w14:textId="77777777" w:rsidR="001A44FC" w:rsidRPr="00A540A7" w:rsidRDefault="001A44FC" w:rsidP="001A44FC">
            <w:pPr>
              <w:jc w:val="center"/>
              <w:rPr>
                <w:rFonts w:eastAsia="Times New Roman"/>
                <w:color w:val="000000"/>
              </w:rPr>
            </w:pPr>
            <w:r w:rsidRPr="00A540A7">
              <w:rPr>
                <w:rFonts w:eastAsia="Times New Roman"/>
                <w:color w:val="000000"/>
              </w:rPr>
              <w:t>0.</w:t>
            </w:r>
            <w:r>
              <w:rPr>
                <w:rFonts w:eastAsia="Times New Roman"/>
                <w:color w:val="000000"/>
              </w:rPr>
              <w:t>38</w:t>
            </w:r>
            <w:r w:rsidRPr="00A540A7">
              <w:rPr>
                <w:rFonts w:eastAsia="Times New Roman"/>
                <w:color w:val="000000"/>
              </w:rPr>
              <w:t>%</w:t>
            </w:r>
          </w:p>
        </w:tc>
      </w:tr>
      <w:tr w:rsidR="001A44FC" w:rsidRPr="00A540A7" w14:paraId="5F078B3C" w14:textId="77777777" w:rsidTr="003053BD">
        <w:trPr>
          <w:trHeight w:val="20"/>
        </w:trPr>
        <w:tc>
          <w:tcPr>
            <w:tcW w:w="1867" w:type="dxa"/>
            <w:tcBorders>
              <w:top w:val="nil"/>
              <w:left w:val="single" w:sz="4" w:space="0" w:color="auto"/>
              <w:bottom w:val="single" w:sz="4" w:space="0" w:color="auto"/>
              <w:right w:val="single" w:sz="4" w:space="0" w:color="auto"/>
            </w:tcBorders>
            <w:shd w:val="clear" w:color="auto" w:fill="auto"/>
            <w:noWrap/>
            <w:vAlign w:val="center"/>
            <w:hideMark/>
          </w:tcPr>
          <w:p w14:paraId="70EC5A8F" w14:textId="77777777" w:rsidR="001A44FC" w:rsidRPr="00A540A7" w:rsidRDefault="001A44FC" w:rsidP="001A44FC">
            <w:pPr>
              <w:jc w:val="center"/>
              <w:rPr>
                <w:rFonts w:eastAsia="Times New Roman"/>
                <w:color w:val="000000"/>
              </w:rPr>
            </w:pPr>
            <w:r w:rsidRPr="00A540A7">
              <w:rPr>
                <w:rFonts w:eastAsia="Times New Roman"/>
                <w:color w:val="000000"/>
              </w:rPr>
              <w:t>Oct</w:t>
            </w:r>
          </w:p>
        </w:tc>
        <w:tc>
          <w:tcPr>
            <w:tcW w:w="5670" w:type="dxa"/>
            <w:tcBorders>
              <w:top w:val="nil"/>
              <w:left w:val="nil"/>
              <w:bottom w:val="single" w:sz="4" w:space="0" w:color="auto"/>
              <w:right w:val="single" w:sz="4" w:space="0" w:color="auto"/>
            </w:tcBorders>
            <w:shd w:val="clear" w:color="auto" w:fill="auto"/>
            <w:noWrap/>
            <w:vAlign w:val="center"/>
            <w:hideMark/>
          </w:tcPr>
          <w:p w14:paraId="365B137E" w14:textId="77777777" w:rsidR="001A44FC" w:rsidRPr="00A540A7" w:rsidRDefault="001A44FC" w:rsidP="001A44FC">
            <w:pPr>
              <w:jc w:val="center"/>
              <w:rPr>
                <w:rFonts w:eastAsia="Times New Roman"/>
                <w:color w:val="000000"/>
              </w:rPr>
            </w:pPr>
            <w:r w:rsidRPr="00A540A7">
              <w:rPr>
                <w:rFonts w:eastAsia="Times New Roman"/>
                <w:color w:val="000000"/>
              </w:rPr>
              <w:t>0.2</w:t>
            </w:r>
            <w:r>
              <w:rPr>
                <w:rFonts w:eastAsia="Times New Roman"/>
                <w:color w:val="000000"/>
              </w:rPr>
              <w:t>2</w:t>
            </w:r>
            <w:r w:rsidRPr="00A540A7">
              <w:rPr>
                <w:rFonts w:eastAsia="Times New Roman"/>
                <w:color w:val="000000"/>
              </w:rPr>
              <w:t>%</w:t>
            </w:r>
          </w:p>
        </w:tc>
      </w:tr>
      <w:tr w:rsidR="001A44FC" w:rsidRPr="00A540A7" w14:paraId="06C35168" w14:textId="77777777" w:rsidTr="003053BD">
        <w:trPr>
          <w:trHeight w:val="20"/>
        </w:trPr>
        <w:tc>
          <w:tcPr>
            <w:tcW w:w="1867" w:type="dxa"/>
            <w:tcBorders>
              <w:top w:val="nil"/>
              <w:left w:val="single" w:sz="4" w:space="0" w:color="auto"/>
              <w:bottom w:val="single" w:sz="4" w:space="0" w:color="auto"/>
              <w:right w:val="single" w:sz="4" w:space="0" w:color="auto"/>
            </w:tcBorders>
            <w:shd w:val="clear" w:color="auto" w:fill="auto"/>
            <w:noWrap/>
            <w:vAlign w:val="center"/>
            <w:hideMark/>
          </w:tcPr>
          <w:p w14:paraId="3F755B0F" w14:textId="77777777" w:rsidR="001A44FC" w:rsidRPr="00A540A7" w:rsidRDefault="001A44FC" w:rsidP="001A44FC">
            <w:pPr>
              <w:jc w:val="center"/>
              <w:rPr>
                <w:rFonts w:eastAsia="Times New Roman"/>
                <w:color w:val="000000"/>
              </w:rPr>
            </w:pPr>
            <w:r w:rsidRPr="00A540A7">
              <w:rPr>
                <w:rFonts w:eastAsia="Times New Roman"/>
                <w:color w:val="000000"/>
              </w:rPr>
              <w:t>Nov</w:t>
            </w:r>
          </w:p>
        </w:tc>
        <w:tc>
          <w:tcPr>
            <w:tcW w:w="5670" w:type="dxa"/>
            <w:tcBorders>
              <w:top w:val="nil"/>
              <w:left w:val="nil"/>
              <w:bottom w:val="single" w:sz="4" w:space="0" w:color="auto"/>
              <w:right w:val="single" w:sz="4" w:space="0" w:color="auto"/>
            </w:tcBorders>
            <w:shd w:val="clear" w:color="auto" w:fill="auto"/>
            <w:noWrap/>
            <w:vAlign w:val="center"/>
            <w:hideMark/>
          </w:tcPr>
          <w:p w14:paraId="14331542" w14:textId="77777777" w:rsidR="001A44FC" w:rsidRPr="00A540A7" w:rsidRDefault="001A44FC" w:rsidP="001A44FC">
            <w:pPr>
              <w:jc w:val="center"/>
              <w:rPr>
                <w:rFonts w:eastAsia="Times New Roman"/>
                <w:color w:val="000000"/>
              </w:rPr>
            </w:pPr>
            <w:r w:rsidRPr="00A540A7">
              <w:rPr>
                <w:rFonts w:eastAsia="Times New Roman"/>
                <w:color w:val="000000"/>
              </w:rPr>
              <w:t>0.1</w:t>
            </w:r>
            <w:r>
              <w:rPr>
                <w:rFonts w:eastAsia="Times New Roman"/>
                <w:color w:val="000000"/>
              </w:rPr>
              <w:t>0</w:t>
            </w:r>
            <w:r w:rsidRPr="00A540A7">
              <w:rPr>
                <w:rFonts w:eastAsia="Times New Roman"/>
                <w:color w:val="000000"/>
              </w:rPr>
              <w:t>%</w:t>
            </w:r>
          </w:p>
        </w:tc>
      </w:tr>
      <w:tr w:rsidR="001A44FC" w:rsidRPr="00A540A7" w14:paraId="3DF84963" w14:textId="77777777" w:rsidTr="003053BD">
        <w:trPr>
          <w:trHeight w:val="20"/>
        </w:trPr>
        <w:tc>
          <w:tcPr>
            <w:tcW w:w="1867" w:type="dxa"/>
            <w:tcBorders>
              <w:top w:val="nil"/>
              <w:left w:val="single" w:sz="4" w:space="0" w:color="auto"/>
              <w:bottom w:val="single" w:sz="4" w:space="0" w:color="auto"/>
              <w:right w:val="single" w:sz="4" w:space="0" w:color="auto"/>
            </w:tcBorders>
            <w:shd w:val="clear" w:color="auto" w:fill="auto"/>
            <w:noWrap/>
            <w:vAlign w:val="center"/>
            <w:hideMark/>
          </w:tcPr>
          <w:p w14:paraId="0E16C0C0" w14:textId="77777777" w:rsidR="001A44FC" w:rsidRPr="00A540A7" w:rsidRDefault="001A44FC" w:rsidP="001A44FC">
            <w:pPr>
              <w:jc w:val="center"/>
              <w:rPr>
                <w:rFonts w:eastAsia="Times New Roman"/>
                <w:color w:val="000000"/>
              </w:rPr>
            </w:pPr>
            <w:r w:rsidRPr="00A540A7">
              <w:rPr>
                <w:rFonts w:eastAsia="Times New Roman"/>
                <w:color w:val="000000"/>
              </w:rPr>
              <w:t>Dec</w:t>
            </w:r>
          </w:p>
        </w:tc>
        <w:tc>
          <w:tcPr>
            <w:tcW w:w="5670" w:type="dxa"/>
            <w:tcBorders>
              <w:top w:val="nil"/>
              <w:left w:val="nil"/>
              <w:bottom w:val="single" w:sz="4" w:space="0" w:color="auto"/>
              <w:right w:val="single" w:sz="4" w:space="0" w:color="auto"/>
            </w:tcBorders>
            <w:shd w:val="clear" w:color="auto" w:fill="auto"/>
            <w:noWrap/>
            <w:vAlign w:val="center"/>
            <w:hideMark/>
          </w:tcPr>
          <w:p w14:paraId="19ED418C" w14:textId="77777777" w:rsidR="001A44FC" w:rsidRPr="00A540A7" w:rsidRDefault="001A44FC" w:rsidP="001A44FC">
            <w:pPr>
              <w:jc w:val="center"/>
              <w:rPr>
                <w:rFonts w:eastAsia="Times New Roman"/>
                <w:color w:val="000000"/>
              </w:rPr>
            </w:pPr>
            <w:r w:rsidRPr="00A540A7">
              <w:rPr>
                <w:rFonts w:eastAsia="Times New Roman"/>
                <w:color w:val="000000"/>
              </w:rPr>
              <w:t>0.0</w:t>
            </w:r>
            <w:r>
              <w:rPr>
                <w:rFonts w:eastAsia="Times New Roman"/>
                <w:color w:val="000000"/>
              </w:rPr>
              <w:t>3</w:t>
            </w:r>
            <w:r w:rsidRPr="00A540A7">
              <w:rPr>
                <w:rFonts w:eastAsia="Times New Roman"/>
                <w:color w:val="000000"/>
              </w:rPr>
              <w:t>%</w:t>
            </w:r>
          </w:p>
        </w:tc>
      </w:tr>
    </w:tbl>
    <w:p w14:paraId="6AECFBE3" w14:textId="5103BF15" w:rsidR="001A44FC" w:rsidRDefault="001A44FC" w:rsidP="001A44FC">
      <w:pPr>
        <w:pStyle w:val="ListParagraph"/>
        <w:ind w:left="0"/>
      </w:pPr>
    </w:p>
    <w:p w14:paraId="17C66A43" w14:textId="2AA550B6" w:rsidR="001A44FC" w:rsidRDefault="001A44FC" w:rsidP="001A44FC">
      <w:pPr>
        <w:pStyle w:val="ListParagraph"/>
        <w:ind w:left="0"/>
      </w:pPr>
      <w:r w:rsidRPr="001A44FC">
        <w:rPr>
          <w:b/>
        </w:rPr>
        <w:t>Table 5.</w:t>
      </w:r>
      <w:r>
        <w:t xml:space="preserve"> </w:t>
      </w:r>
      <w:r w:rsidRPr="00A540A7">
        <w:rPr>
          <w:b/>
        </w:rPr>
        <w:t>Average</w:t>
      </w:r>
      <w:r w:rsidR="003053BD">
        <w:rPr>
          <w:b/>
        </w:rPr>
        <w:t xml:space="preserve"> transit</w:t>
      </w:r>
      <w:r w:rsidRPr="00A540A7">
        <w:rPr>
          <w:b/>
        </w:rPr>
        <w:t xml:space="preserve"> losses from Lake McConaughy to Grand Island.</w:t>
      </w:r>
    </w:p>
    <w:tbl>
      <w:tblPr>
        <w:tblW w:w="7537" w:type="dxa"/>
        <w:tblInd w:w="18" w:type="dxa"/>
        <w:tblLayout w:type="fixed"/>
        <w:tblLook w:val="04A0" w:firstRow="1" w:lastRow="0" w:firstColumn="1" w:lastColumn="0" w:noHBand="0" w:noVBand="1"/>
      </w:tblPr>
      <w:tblGrid>
        <w:gridCol w:w="1884"/>
        <w:gridCol w:w="1884"/>
        <w:gridCol w:w="1884"/>
        <w:gridCol w:w="1885"/>
      </w:tblGrid>
      <w:tr w:rsidR="001A44FC" w:rsidRPr="00A540A7" w14:paraId="53C06E81" w14:textId="77777777" w:rsidTr="003053BD">
        <w:trPr>
          <w:trHeight w:val="144"/>
        </w:trPr>
        <w:tc>
          <w:tcPr>
            <w:tcW w:w="1884"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36A0C1E7" w14:textId="77777777" w:rsidR="001A44FC" w:rsidRPr="00A540A7" w:rsidRDefault="001A44FC" w:rsidP="00693B09">
            <w:pPr>
              <w:jc w:val="center"/>
              <w:rPr>
                <w:rFonts w:eastAsia="Times New Roman"/>
                <w:b/>
                <w:bCs/>
                <w:color w:val="000000"/>
              </w:rPr>
            </w:pPr>
            <w:r w:rsidRPr="00A540A7">
              <w:rPr>
                <w:rFonts w:eastAsia="Times New Roman"/>
                <w:b/>
                <w:bCs/>
                <w:color w:val="000000"/>
              </w:rPr>
              <w:t>Month</w:t>
            </w:r>
          </w:p>
        </w:tc>
        <w:tc>
          <w:tcPr>
            <w:tcW w:w="1884" w:type="dxa"/>
            <w:tcBorders>
              <w:top w:val="single" w:sz="4" w:space="0" w:color="auto"/>
              <w:left w:val="nil"/>
              <w:bottom w:val="single" w:sz="4" w:space="0" w:color="auto"/>
              <w:right w:val="single" w:sz="4" w:space="0" w:color="auto"/>
            </w:tcBorders>
            <w:shd w:val="clear" w:color="auto" w:fill="C2D69B" w:themeFill="accent3" w:themeFillTint="99"/>
            <w:noWrap/>
            <w:vAlign w:val="center"/>
            <w:hideMark/>
          </w:tcPr>
          <w:p w14:paraId="503B8D0A" w14:textId="77777777" w:rsidR="001A44FC" w:rsidRPr="00A540A7" w:rsidRDefault="001A44FC" w:rsidP="00693B09">
            <w:pPr>
              <w:jc w:val="center"/>
              <w:rPr>
                <w:rFonts w:eastAsia="Times New Roman"/>
                <w:b/>
                <w:bCs/>
                <w:color w:val="000000"/>
              </w:rPr>
            </w:pPr>
            <w:r w:rsidRPr="00A540A7">
              <w:rPr>
                <w:rFonts w:eastAsia="Times New Roman"/>
                <w:b/>
                <w:bCs/>
                <w:color w:val="000000"/>
              </w:rPr>
              <w:t>Normal</w:t>
            </w:r>
          </w:p>
        </w:tc>
        <w:tc>
          <w:tcPr>
            <w:tcW w:w="1884" w:type="dxa"/>
            <w:tcBorders>
              <w:top w:val="single" w:sz="4" w:space="0" w:color="auto"/>
              <w:left w:val="nil"/>
              <w:bottom w:val="single" w:sz="4" w:space="0" w:color="auto"/>
              <w:right w:val="single" w:sz="4" w:space="0" w:color="auto"/>
            </w:tcBorders>
            <w:shd w:val="clear" w:color="auto" w:fill="C2D69B" w:themeFill="accent3" w:themeFillTint="99"/>
            <w:noWrap/>
            <w:vAlign w:val="center"/>
            <w:hideMark/>
          </w:tcPr>
          <w:p w14:paraId="179E9579" w14:textId="77777777" w:rsidR="001A44FC" w:rsidRPr="00A540A7" w:rsidRDefault="001A44FC" w:rsidP="00693B09">
            <w:pPr>
              <w:jc w:val="center"/>
              <w:rPr>
                <w:rFonts w:eastAsia="Times New Roman"/>
                <w:b/>
                <w:bCs/>
                <w:color w:val="000000"/>
              </w:rPr>
            </w:pPr>
            <w:r w:rsidRPr="00A540A7">
              <w:rPr>
                <w:rFonts w:eastAsia="Times New Roman"/>
                <w:b/>
                <w:bCs/>
                <w:color w:val="000000"/>
              </w:rPr>
              <w:t>Wet</w:t>
            </w:r>
          </w:p>
        </w:tc>
        <w:tc>
          <w:tcPr>
            <w:tcW w:w="1885" w:type="dxa"/>
            <w:tcBorders>
              <w:top w:val="single" w:sz="4" w:space="0" w:color="auto"/>
              <w:left w:val="nil"/>
              <w:bottom w:val="single" w:sz="4" w:space="0" w:color="auto"/>
              <w:right w:val="single" w:sz="4" w:space="0" w:color="auto"/>
            </w:tcBorders>
            <w:shd w:val="clear" w:color="auto" w:fill="C2D69B" w:themeFill="accent3" w:themeFillTint="99"/>
            <w:noWrap/>
            <w:vAlign w:val="center"/>
            <w:hideMark/>
          </w:tcPr>
          <w:p w14:paraId="39D8F875" w14:textId="77777777" w:rsidR="001A44FC" w:rsidRPr="00A540A7" w:rsidRDefault="001A44FC" w:rsidP="00693B09">
            <w:pPr>
              <w:jc w:val="center"/>
              <w:rPr>
                <w:rFonts w:eastAsia="Times New Roman"/>
                <w:b/>
                <w:bCs/>
                <w:color w:val="000000"/>
              </w:rPr>
            </w:pPr>
            <w:r w:rsidRPr="00A540A7">
              <w:rPr>
                <w:rFonts w:eastAsia="Times New Roman"/>
                <w:b/>
                <w:bCs/>
                <w:color w:val="000000"/>
              </w:rPr>
              <w:t>Dry</w:t>
            </w:r>
          </w:p>
        </w:tc>
      </w:tr>
      <w:tr w:rsidR="001A44FC" w:rsidRPr="00A540A7" w14:paraId="11188D42" w14:textId="77777777" w:rsidTr="003053BD">
        <w:trPr>
          <w:trHeight w:val="144"/>
        </w:trPr>
        <w:tc>
          <w:tcPr>
            <w:tcW w:w="1884" w:type="dxa"/>
            <w:tcBorders>
              <w:top w:val="nil"/>
              <w:left w:val="single" w:sz="4" w:space="0" w:color="auto"/>
              <w:bottom w:val="single" w:sz="4" w:space="0" w:color="auto"/>
              <w:right w:val="single" w:sz="4" w:space="0" w:color="auto"/>
            </w:tcBorders>
            <w:shd w:val="clear" w:color="auto" w:fill="auto"/>
            <w:noWrap/>
            <w:vAlign w:val="center"/>
            <w:hideMark/>
          </w:tcPr>
          <w:p w14:paraId="185C2814" w14:textId="77777777" w:rsidR="001A44FC" w:rsidRPr="00A540A7" w:rsidRDefault="001A44FC" w:rsidP="00693B09">
            <w:pPr>
              <w:jc w:val="center"/>
              <w:rPr>
                <w:rFonts w:eastAsia="Times New Roman"/>
                <w:color w:val="000000"/>
              </w:rPr>
            </w:pPr>
            <w:r w:rsidRPr="00A540A7">
              <w:rPr>
                <w:rFonts w:eastAsia="Times New Roman"/>
                <w:color w:val="000000"/>
              </w:rPr>
              <w:t>Jan</w:t>
            </w:r>
          </w:p>
        </w:tc>
        <w:tc>
          <w:tcPr>
            <w:tcW w:w="1884" w:type="dxa"/>
            <w:tcBorders>
              <w:top w:val="nil"/>
              <w:left w:val="nil"/>
              <w:bottom w:val="single" w:sz="4" w:space="0" w:color="auto"/>
              <w:right w:val="single" w:sz="4" w:space="0" w:color="auto"/>
            </w:tcBorders>
            <w:shd w:val="clear" w:color="auto" w:fill="auto"/>
            <w:noWrap/>
            <w:vAlign w:val="center"/>
            <w:hideMark/>
          </w:tcPr>
          <w:p w14:paraId="227A393F" w14:textId="77777777" w:rsidR="001A44FC" w:rsidRPr="00A540A7" w:rsidRDefault="001A44FC" w:rsidP="00693B09">
            <w:pPr>
              <w:jc w:val="center"/>
              <w:rPr>
                <w:rFonts w:eastAsia="Times New Roman"/>
                <w:color w:val="000000"/>
              </w:rPr>
            </w:pPr>
            <w:r w:rsidRPr="00A540A7">
              <w:rPr>
                <w:rFonts w:eastAsia="Times New Roman"/>
                <w:color w:val="000000"/>
              </w:rPr>
              <w:t>14%</w:t>
            </w:r>
          </w:p>
        </w:tc>
        <w:tc>
          <w:tcPr>
            <w:tcW w:w="1884" w:type="dxa"/>
            <w:tcBorders>
              <w:top w:val="nil"/>
              <w:left w:val="nil"/>
              <w:bottom w:val="single" w:sz="4" w:space="0" w:color="auto"/>
              <w:right w:val="single" w:sz="4" w:space="0" w:color="auto"/>
            </w:tcBorders>
            <w:shd w:val="clear" w:color="auto" w:fill="auto"/>
            <w:noWrap/>
            <w:vAlign w:val="center"/>
            <w:hideMark/>
          </w:tcPr>
          <w:p w14:paraId="45F2DF48" w14:textId="77777777" w:rsidR="001A44FC" w:rsidRPr="00A540A7" w:rsidRDefault="001A44FC" w:rsidP="00693B09">
            <w:pPr>
              <w:jc w:val="center"/>
              <w:rPr>
                <w:rFonts w:eastAsia="Times New Roman"/>
                <w:color w:val="000000"/>
              </w:rPr>
            </w:pPr>
            <w:r w:rsidRPr="00A540A7">
              <w:rPr>
                <w:rFonts w:eastAsia="Times New Roman"/>
                <w:color w:val="000000"/>
              </w:rPr>
              <w:t>13%</w:t>
            </w:r>
          </w:p>
        </w:tc>
        <w:tc>
          <w:tcPr>
            <w:tcW w:w="1885" w:type="dxa"/>
            <w:tcBorders>
              <w:top w:val="nil"/>
              <w:left w:val="nil"/>
              <w:bottom w:val="single" w:sz="4" w:space="0" w:color="auto"/>
              <w:right w:val="single" w:sz="4" w:space="0" w:color="auto"/>
            </w:tcBorders>
            <w:shd w:val="clear" w:color="auto" w:fill="auto"/>
            <w:noWrap/>
            <w:vAlign w:val="center"/>
            <w:hideMark/>
          </w:tcPr>
          <w:p w14:paraId="116CAC3E" w14:textId="77777777" w:rsidR="001A44FC" w:rsidRPr="00A540A7" w:rsidRDefault="001A44FC" w:rsidP="00693B09">
            <w:pPr>
              <w:jc w:val="center"/>
              <w:rPr>
                <w:rFonts w:eastAsia="Times New Roman"/>
                <w:color w:val="000000"/>
              </w:rPr>
            </w:pPr>
            <w:r w:rsidRPr="00A540A7">
              <w:rPr>
                <w:rFonts w:eastAsia="Times New Roman"/>
                <w:color w:val="000000"/>
              </w:rPr>
              <w:t>16%</w:t>
            </w:r>
          </w:p>
        </w:tc>
      </w:tr>
      <w:tr w:rsidR="001A44FC" w:rsidRPr="00A540A7" w14:paraId="21D2E5BE" w14:textId="77777777" w:rsidTr="003053BD">
        <w:trPr>
          <w:trHeight w:val="144"/>
        </w:trPr>
        <w:tc>
          <w:tcPr>
            <w:tcW w:w="1884" w:type="dxa"/>
            <w:tcBorders>
              <w:top w:val="nil"/>
              <w:left w:val="single" w:sz="4" w:space="0" w:color="auto"/>
              <w:bottom w:val="single" w:sz="4" w:space="0" w:color="auto"/>
              <w:right w:val="single" w:sz="4" w:space="0" w:color="auto"/>
            </w:tcBorders>
            <w:shd w:val="clear" w:color="auto" w:fill="auto"/>
            <w:noWrap/>
            <w:vAlign w:val="center"/>
            <w:hideMark/>
          </w:tcPr>
          <w:p w14:paraId="75EFE26F" w14:textId="77777777" w:rsidR="001A44FC" w:rsidRPr="00A540A7" w:rsidRDefault="001A44FC" w:rsidP="00693B09">
            <w:pPr>
              <w:jc w:val="center"/>
              <w:rPr>
                <w:rFonts w:eastAsia="Times New Roman"/>
                <w:color w:val="000000"/>
              </w:rPr>
            </w:pPr>
            <w:r w:rsidRPr="00A540A7">
              <w:rPr>
                <w:rFonts w:eastAsia="Times New Roman"/>
                <w:color w:val="000000"/>
              </w:rPr>
              <w:t>Feb</w:t>
            </w:r>
          </w:p>
        </w:tc>
        <w:tc>
          <w:tcPr>
            <w:tcW w:w="1884" w:type="dxa"/>
            <w:tcBorders>
              <w:top w:val="nil"/>
              <w:left w:val="nil"/>
              <w:bottom w:val="single" w:sz="4" w:space="0" w:color="auto"/>
              <w:right w:val="single" w:sz="4" w:space="0" w:color="auto"/>
            </w:tcBorders>
            <w:shd w:val="clear" w:color="auto" w:fill="auto"/>
            <w:noWrap/>
            <w:vAlign w:val="center"/>
            <w:hideMark/>
          </w:tcPr>
          <w:p w14:paraId="0ECEA4C7" w14:textId="77777777" w:rsidR="001A44FC" w:rsidRPr="00A540A7" w:rsidRDefault="001A44FC" w:rsidP="00693B09">
            <w:pPr>
              <w:jc w:val="center"/>
              <w:rPr>
                <w:rFonts w:eastAsia="Times New Roman"/>
                <w:color w:val="000000"/>
              </w:rPr>
            </w:pPr>
            <w:r w:rsidRPr="00A540A7">
              <w:rPr>
                <w:rFonts w:eastAsia="Times New Roman"/>
                <w:color w:val="000000"/>
              </w:rPr>
              <w:t>9%</w:t>
            </w:r>
          </w:p>
        </w:tc>
        <w:tc>
          <w:tcPr>
            <w:tcW w:w="1884" w:type="dxa"/>
            <w:tcBorders>
              <w:top w:val="nil"/>
              <w:left w:val="nil"/>
              <w:bottom w:val="single" w:sz="4" w:space="0" w:color="auto"/>
              <w:right w:val="single" w:sz="4" w:space="0" w:color="auto"/>
            </w:tcBorders>
            <w:shd w:val="clear" w:color="auto" w:fill="auto"/>
            <w:noWrap/>
            <w:vAlign w:val="center"/>
            <w:hideMark/>
          </w:tcPr>
          <w:p w14:paraId="289421DD" w14:textId="77777777" w:rsidR="001A44FC" w:rsidRPr="00A540A7" w:rsidRDefault="001A44FC" w:rsidP="00693B09">
            <w:pPr>
              <w:jc w:val="center"/>
              <w:rPr>
                <w:rFonts w:eastAsia="Times New Roman"/>
                <w:color w:val="000000"/>
              </w:rPr>
            </w:pPr>
            <w:r w:rsidRPr="00A540A7">
              <w:rPr>
                <w:rFonts w:eastAsia="Times New Roman"/>
                <w:color w:val="000000"/>
              </w:rPr>
              <w:t>10%</w:t>
            </w:r>
          </w:p>
        </w:tc>
        <w:tc>
          <w:tcPr>
            <w:tcW w:w="1885" w:type="dxa"/>
            <w:tcBorders>
              <w:top w:val="nil"/>
              <w:left w:val="nil"/>
              <w:bottom w:val="single" w:sz="4" w:space="0" w:color="auto"/>
              <w:right w:val="single" w:sz="4" w:space="0" w:color="auto"/>
            </w:tcBorders>
            <w:shd w:val="clear" w:color="auto" w:fill="auto"/>
            <w:noWrap/>
            <w:vAlign w:val="center"/>
            <w:hideMark/>
          </w:tcPr>
          <w:p w14:paraId="55E3DE45" w14:textId="77777777" w:rsidR="001A44FC" w:rsidRPr="00A540A7" w:rsidRDefault="001A44FC" w:rsidP="00693B09">
            <w:pPr>
              <w:jc w:val="center"/>
              <w:rPr>
                <w:rFonts w:eastAsia="Times New Roman"/>
                <w:color w:val="000000"/>
              </w:rPr>
            </w:pPr>
            <w:r w:rsidRPr="00A540A7">
              <w:rPr>
                <w:rFonts w:eastAsia="Times New Roman"/>
                <w:color w:val="000000"/>
              </w:rPr>
              <w:t>11%</w:t>
            </w:r>
          </w:p>
        </w:tc>
      </w:tr>
      <w:tr w:rsidR="001A44FC" w:rsidRPr="00A540A7" w14:paraId="7C270942" w14:textId="77777777" w:rsidTr="003053BD">
        <w:trPr>
          <w:trHeight w:val="144"/>
        </w:trPr>
        <w:tc>
          <w:tcPr>
            <w:tcW w:w="1884" w:type="dxa"/>
            <w:tcBorders>
              <w:top w:val="nil"/>
              <w:left w:val="single" w:sz="4" w:space="0" w:color="auto"/>
              <w:bottom w:val="single" w:sz="4" w:space="0" w:color="auto"/>
              <w:right w:val="single" w:sz="4" w:space="0" w:color="auto"/>
            </w:tcBorders>
            <w:shd w:val="clear" w:color="auto" w:fill="auto"/>
            <w:noWrap/>
            <w:vAlign w:val="center"/>
            <w:hideMark/>
          </w:tcPr>
          <w:p w14:paraId="32C47A59" w14:textId="77777777" w:rsidR="001A44FC" w:rsidRPr="00A540A7" w:rsidRDefault="001A44FC" w:rsidP="00693B09">
            <w:pPr>
              <w:jc w:val="center"/>
              <w:rPr>
                <w:rFonts w:eastAsia="Times New Roman"/>
                <w:color w:val="000000"/>
              </w:rPr>
            </w:pPr>
            <w:r w:rsidRPr="00A540A7">
              <w:rPr>
                <w:rFonts w:eastAsia="Times New Roman"/>
                <w:color w:val="000000"/>
              </w:rPr>
              <w:t>Mar</w:t>
            </w:r>
          </w:p>
        </w:tc>
        <w:tc>
          <w:tcPr>
            <w:tcW w:w="1884" w:type="dxa"/>
            <w:tcBorders>
              <w:top w:val="nil"/>
              <w:left w:val="nil"/>
              <w:bottom w:val="single" w:sz="4" w:space="0" w:color="auto"/>
              <w:right w:val="single" w:sz="4" w:space="0" w:color="auto"/>
            </w:tcBorders>
            <w:shd w:val="clear" w:color="auto" w:fill="auto"/>
            <w:noWrap/>
            <w:vAlign w:val="center"/>
            <w:hideMark/>
          </w:tcPr>
          <w:p w14:paraId="36967762" w14:textId="77777777" w:rsidR="001A44FC" w:rsidRPr="00A540A7" w:rsidRDefault="001A44FC" w:rsidP="00693B09">
            <w:pPr>
              <w:jc w:val="center"/>
              <w:rPr>
                <w:rFonts w:eastAsia="Times New Roman"/>
                <w:color w:val="000000"/>
              </w:rPr>
            </w:pPr>
            <w:r w:rsidRPr="00A540A7">
              <w:rPr>
                <w:rFonts w:eastAsia="Times New Roman"/>
                <w:color w:val="000000"/>
              </w:rPr>
              <w:t>5%</w:t>
            </w:r>
          </w:p>
        </w:tc>
        <w:tc>
          <w:tcPr>
            <w:tcW w:w="1884" w:type="dxa"/>
            <w:tcBorders>
              <w:top w:val="nil"/>
              <w:left w:val="nil"/>
              <w:bottom w:val="single" w:sz="4" w:space="0" w:color="auto"/>
              <w:right w:val="single" w:sz="4" w:space="0" w:color="auto"/>
            </w:tcBorders>
            <w:shd w:val="clear" w:color="auto" w:fill="auto"/>
            <w:noWrap/>
            <w:vAlign w:val="center"/>
            <w:hideMark/>
          </w:tcPr>
          <w:p w14:paraId="456EB647" w14:textId="77777777" w:rsidR="001A44FC" w:rsidRPr="00A540A7" w:rsidRDefault="001A44FC" w:rsidP="00693B09">
            <w:pPr>
              <w:jc w:val="center"/>
              <w:rPr>
                <w:rFonts w:eastAsia="Times New Roman"/>
                <w:color w:val="000000"/>
              </w:rPr>
            </w:pPr>
            <w:r w:rsidRPr="00A540A7">
              <w:rPr>
                <w:rFonts w:eastAsia="Times New Roman"/>
                <w:color w:val="000000"/>
              </w:rPr>
              <w:t>5%</w:t>
            </w:r>
          </w:p>
        </w:tc>
        <w:tc>
          <w:tcPr>
            <w:tcW w:w="1885" w:type="dxa"/>
            <w:tcBorders>
              <w:top w:val="nil"/>
              <w:left w:val="nil"/>
              <w:bottom w:val="single" w:sz="4" w:space="0" w:color="auto"/>
              <w:right w:val="single" w:sz="4" w:space="0" w:color="auto"/>
            </w:tcBorders>
            <w:shd w:val="clear" w:color="auto" w:fill="auto"/>
            <w:noWrap/>
            <w:vAlign w:val="center"/>
            <w:hideMark/>
          </w:tcPr>
          <w:p w14:paraId="4353AD2A" w14:textId="77777777" w:rsidR="001A44FC" w:rsidRPr="00A540A7" w:rsidRDefault="001A44FC" w:rsidP="00693B09">
            <w:pPr>
              <w:jc w:val="center"/>
              <w:rPr>
                <w:rFonts w:eastAsia="Times New Roman"/>
                <w:color w:val="000000"/>
              </w:rPr>
            </w:pPr>
            <w:r w:rsidRPr="00A540A7">
              <w:rPr>
                <w:rFonts w:eastAsia="Times New Roman"/>
                <w:color w:val="000000"/>
              </w:rPr>
              <w:t>7%</w:t>
            </w:r>
          </w:p>
        </w:tc>
      </w:tr>
      <w:tr w:rsidR="001A44FC" w:rsidRPr="00A540A7" w14:paraId="26969BA0" w14:textId="77777777" w:rsidTr="003053BD">
        <w:trPr>
          <w:trHeight w:val="144"/>
        </w:trPr>
        <w:tc>
          <w:tcPr>
            <w:tcW w:w="1884" w:type="dxa"/>
            <w:tcBorders>
              <w:top w:val="nil"/>
              <w:left w:val="single" w:sz="4" w:space="0" w:color="auto"/>
              <w:bottom w:val="single" w:sz="4" w:space="0" w:color="auto"/>
              <w:right w:val="single" w:sz="4" w:space="0" w:color="auto"/>
            </w:tcBorders>
            <w:shd w:val="clear" w:color="auto" w:fill="auto"/>
            <w:noWrap/>
            <w:vAlign w:val="center"/>
            <w:hideMark/>
          </w:tcPr>
          <w:p w14:paraId="009B237D" w14:textId="77777777" w:rsidR="001A44FC" w:rsidRPr="00A540A7" w:rsidRDefault="001A44FC" w:rsidP="00693B09">
            <w:pPr>
              <w:jc w:val="center"/>
              <w:rPr>
                <w:rFonts w:eastAsia="Times New Roman"/>
                <w:color w:val="000000"/>
              </w:rPr>
            </w:pPr>
            <w:r w:rsidRPr="00A540A7">
              <w:rPr>
                <w:rFonts w:eastAsia="Times New Roman"/>
                <w:color w:val="000000"/>
              </w:rPr>
              <w:t>Apr</w:t>
            </w:r>
          </w:p>
        </w:tc>
        <w:tc>
          <w:tcPr>
            <w:tcW w:w="1884" w:type="dxa"/>
            <w:tcBorders>
              <w:top w:val="nil"/>
              <w:left w:val="nil"/>
              <w:bottom w:val="single" w:sz="4" w:space="0" w:color="auto"/>
              <w:right w:val="single" w:sz="4" w:space="0" w:color="auto"/>
            </w:tcBorders>
            <w:shd w:val="clear" w:color="auto" w:fill="auto"/>
            <w:noWrap/>
            <w:vAlign w:val="center"/>
            <w:hideMark/>
          </w:tcPr>
          <w:p w14:paraId="5AAD2549" w14:textId="77777777" w:rsidR="001A44FC" w:rsidRPr="00A540A7" w:rsidRDefault="001A44FC" w:rsidP="00693B09">
            <w:pPr>
              <w:jc w:val="center"/>
              <w:rPr>
                <w:rFonts w:eastAsia="Times New Roman"/>
                <w:color w:val="000000"/>
              </w:rPr>
            </w:pPr>
            <w:r w:rsidRPr="00A540A7">
              <w:rPr>
                <w:rFonts w:eastAsia="Times New Roman"/>
                <w:color w:val="000000"/>
              </w:rPr>
              <w:t>7%</w:t>
            </w:r>
          </w:p>
        </w:tc>
        <w:tc>
          <w:tcPr>
            <w:tcW w:w="1884" w:type="dxa"/>
            <w:tcBorders>
              <w:top w:val="nil"/>
              <w:left w:val="nil"/>
              <w:bottom w:val="single" w:sz="4" w:space="0" w:color="auto"/>
              <w:right w:val="single" w:sz="4" w:space="0" w:color="auto"/>
            </w:tcBorders>
            <w:shd w:val="clear" w:color="auto" w:fill="auto"/>
            <w:noWrap/>
            <w:vAlign w:val="center"/>
            <w:hideMark/>
          </w:tcPr>
          <w:p w14:paraId="3F7C482C" w14:textId="77777777" w:rsidR="001A44FC" w:rsidRPr="00A540A7" w:rsidRDefault="001A44FC" w:rsidP="00693B09">
            <w:pPr>
              <w:jc w:val="center"/>
              <w:rPr>
                <w:rFonts w:eastAsia="Times New Roman"/>
                <w:color w:val="000000"/>
              </w:rPr>
            </w:pPr>
            <w:r w:rsidRPr="00A540A7">
              <w:rPr>
                <w:rFonts w:eastAsia="Times New Roman"/>
                <w:color w:val="000000"/>
              </w:rPr>
              <w:t>9%</w:t>
            </w:r>
          </w:p>
        </w:tc>
        <w:tc>
          <w:tcPr>
            <w:tcW w:w="1885" w:type="dxa"/>
            <w:tcBorders>
              <w:top w:val="nil"/>
              <w:left w:val="nil"/>
              <w:bottom w:val="single" w:sz="4" w:space="0" w:color="auto"/>
              <w:right w:val="single" w:sz="4" w:space="0" w:color="auto"/>
            </w:tcBorders>
            <w:shd w:val="clear" w:color="auto" w:fill="auto"/>
            <w:noWrap/>
            <w:vAlign w:val="center"/>
            <w:hideMark/>
          </w:tcPr>
          <w:p w14:paraId="1DE99F72" w14:textId="77777777" w:rsidR="001A44FC" w:rsidRPr="00A540A7" w:rsidRDefault="001A44FC" w:rsidP="00693B09">
            <w:pPr>
              <w:jc w:val="center"/>
              <w:rPr>
                <w:rFonts w:eastAsia="Times New Roman"/>
                <w:color w:val="000000"/>
              </w:rPr>
            </w:pPr>
            <w:r w:rsidRPr="00A540A7">
              <w:rPr>
                <w:rFonts w:eastAsia="Times New Roman"/>
                <w:color w:val="000000"/>
              </w:rPr>
              <w:t>10%</w:t>
            </w:r>
          </w:p>
        </w:tc>
      </w:tr>
      <w:tr w:rsidR="001A44FC" w:rsidRPr="00A540A7" w14:paraId="70983353" w14:textId="77777777" w:rsidTr="003053BD">
        <w:trPr>
          <w:trHeight w:val="144"/>
        </w:trPr>
        <w:tc>
          <w:tcPr>
            <w:tcW w:w="1884" w:type="dxa"/>
            <w:tcBorders>
              <w:top w:val="nil"/>
              <w:left w:val="single" w:sz="4" w:space="0" w:color="auto"/>
              <w:bottom w:val="single" w:sz="4" w:space="0" w:color="auto"/>
              <w:right w:val="single" w:sz="4" w:space="0" w:color="auto"/>
            </w:tcBorders>
            <w:shd w:val="clear" w:color="auto" w:fill="auto"/>
            <w:noWrap/>
            <w:vAlign w:val="center"/>
            <w:hideMark/>
          </w:tcPr>
          <w:p w14:paraId="7ADD2057" w14:textId="77777777" w:rsidR="001A44FC" w:rsidRPr="00A540A7" w:rsidRDefault="001A44FC" w:rsidP="00693B09">
            <w:pPr>
              <w:jc w:val="center"/>
              <w:rPr>
                <w:rFonts w:eastAsia="Times New Roman"/>
                <w:color w:val="000000"/>
              </w:rPr>
            </w:pPr>
            <w:r w:rsidRPr="00A540A7">
              <w:rPr>
                <w:rFonts w:eastAsia="Times New Roman"/>
                <w:color w:val="000000"/>
              </w:rPr>
              <w:t>May</w:t>
            </w:r>
          </w:p>
        </w:tc>
        <w:tc>
          <w:tcPr>
            <w:tcW w:w="1884" w:type="dxa"/>
            <w:tcBorders>
              <w:top w:val="nil"/>
              <w:left w:val="nil"/>
              <w:bottom w:val="single" w:sz="4" w:space="0" w:color="auto"/>
              <w:right w:val="single" w:sz="4" w:space="0" w:color="auto"/>
            </w:tcBorders>
            <w:shd w:val="clear" w:color="auto" w:fill="auto"/>
            <w:noWrap/>
            <w:vAlign w:val="center"/>
            <w:hideMark/>
          </w:tcPr>
          <w:p w14:paraId="102E93EF" w14:textId="77777777" w:rsidR="001A44FC" w:rsidRPr="00A540A7" w:rsidRDefault="001A44FC" w:rsidP="00693B09">
            <w:pPr>
              <w:jc w:val="center"/>
              <w:rPr>
                <w:rFonts w:eastAsia="Times New Roman"/>
                <w:color w:val="000000"/>
              </w:rPr>
            </w:pPr>
            <w:r w:rsidRPr="00A540A7">
              <w:rPr>
                <w:rFonts w:eastAsia="Times New Roman"/>
                <w:color w:val="000000"/>
              </w:rPr>
              <w:t>10%</w:t>
            </w:r>
          </w:p>
        </w:tc>
        <w:tc>
          <w:tcPr>
            <w:tcW w:w="1884" w:type="dxa"/>
            <w:tcBorders>
              <w:top w:val="nil"/>
              <w:left w:val="nil"/>
              <w:bottom w:val="single" w:sz="4" w:space="0" w:color="auto"/>
              <w:right w:val="single" w:sz="4" w:space="0" w:color="auto"/>
            </w:tcBorders>
            <w:shd w:val="clear" w:color="auto" w:fill="auto"/>
            <w:noWrap/>
            <w:vAlign w:val="center"/>
            <w:hideMark/>
          </w:tcPr>
          <w:p w14:paraId="65EDE1B5" w14:textId="77777777" w:rsidR="001A44FC" w:rsidRPr="00A540A7" w:rsidRDefault="001A44FC" w:rsidP="00693B09">
            <w:pPr>
              <w:jc w:val="center"/>
              <w:rPr>
                <w:rFonts w:eastAsia="Times New Roman"/>
                <w:color w:val="000000"/>
              </w:rPr>
            </w:pPr>
            <w:r w:rsidRPr="00A540A7">
              <w:rPr>
                <w:rFonts w:eastAsia="Times New Roman"/>
                <w:color w:val="000000"/>
              </w:rPr>
              <w:t>9%</w:t>
            </w:r>
          </w:p>
        </w:tc>
        <w:tc>
          <w:tcPr>
            <w:tcW w:w="1885" w:type="dxa"/>
            <w:tcBorders>
              <w:top w:val="nil"/>
              <w:left w:val="nil"/>
              <w:bottom w:val="single" w:sz="4" w:space="0" w:color="auto"/>
              <w:right w:val="single" w:sz="4" w:space="0" w:color="auto"/>
            </w:tcBorders>
            <w:shd w:val="clear" w:color="auto" w:fill="auto"/>
            <w:noWrap/>
            <w:vAlign w:val="center"/>
            <w:hideMark/>
          </w:tcPr>
          <w:p w14:paraId="71F8CB32" w14:textId="77777777" w:rsidR="001A44FC" w:rsidRPr="00A540A7" w:rsidRDefault="001A44FC" w:rsidP="00693B09">
            <w:pPr>
              <w:jc w:val="center"/>
              <w:rPr>
                <w:rFonts w:eastAsia="Times New Roman"/>
                <w:color w:val="000000"/>
              </w:rPr>
            </w:pPr>
            <w:r w:rsidRPr="00A540A7">
              <w:rPr>
                <w:rFonts w:eastAsia="Times New Roman"/>
                <w:color w:val="000000"/>
              </w:rPr>
              <w:t>11%</w:t>
            </w:r>
          </w:p>
        </w:tc>
      </w:tr>
      <w:tr w:rsidR="001A44FC" w:rsidRPr="00A540A7" w14:paraId="1FA7EF24" w14:textId="77777777" w:rsidTr="003053BD">
        <w:trPr>
          <w:trHeight w:val="144"/>
        </w:trPr>
        <w:tc>
          <w:tcPr>
            <w:tcW w:w="1884" w:type="dxa"/>
            <w:tcBorders>
              <w:top w:val="nil"/>
              <w:left w:val="single" w:sz="4" w:space="0" w:color="auto"/>
              <w:bottom w:val="single" w:sz="4" w:space="0" w:color="auto"/>
              <w:right w:val="single" w:sz="4" w:space="0" w:color="auto"/>
            </w:tcBorders>
            <w:shd w:val="clear" w:color="auto" w:fill="auto"/>
            <w:noWrap/>
            <w:vAlign w:val="center"/>
            <w:hideMark/>
          </w:tcPr>
          <w:p w14:paraId="19F5E23A" w14:textId="77777777" w:rsidR="001A44FC" w:rsidRPr="00A540A7" w:rsidRDefault="001A44FC" w:rsidP="00693B09">
            <w:pPr>
              <w:jc w:val="center"/>
              <w:rPr>
                <w:rFonts w:eastAsia="Times New Roman"/>
                <w:color w:val="000000"/>
              </w:rPr>
            </w:pPr>
            <w:r w:rsidRPr="00A540A7">
              <w:rPr>
                <w:rFonts w:eastAsia="Times New Roman"/>
                <w:color w:val="000000"/>
              </w:rPr>
              <w:t>Jun</w:t>
            </w:r>
          </w:p>
        </w:tc>
        <w:tc>
          <w:tcPr>
            <w:tcW w:w="1884" w:type="dxa"/>
            <w:tcBorders>
              <w:top w:val="nil"/>
              <w:left w:val="nil"/>
              <w:bottom w:val="single" w:sz="4" w:space="0" w:color="auto"/>
              <w:right w:val="single" w:sz="4" w:space="0" w:color="auto"/>
            </w:tcBorders>
            <w:shd w:val="clear" w:color="auto" w:fill="auto"/>
            <w:noWrap/>
            <w:vAlign w:val="center"/>
            <w:hideMark/>
          </w:tcPr>
          <w:p w14:paraId="08F49447" w14:textId="77777777" w:rsidR="001A44FC" w:rsidRPr="00A540A7" w:rsidRDefault="001A44FC" w:rsidP="00693B09">
            <w:pPr>
              <w:jc w:val="center"/>
              <w:rPr>
                <w:rFonts w:eastAsia="Times New Roman"/>
                <w:color w:val="000000"/>
              </w:rPr>
            </w:pPr>
            <w:r w:rsidRPr="00A540A7">
              <w:rPr>
                <w:rFonts w:eastAsia="Times New Roman"/>
                <w:color w:val="000000"/>
              </w:rPr>
              <w:t>14%</w:t>
            </w:r>
          </w:p>
        </w:tc>
        <w:tc>
          <w:tcPr>
            <w:tcW w:w="1884" w:type="dxa"/>
            <w:tcBorders>
              <w:top w:val="nil"/>
              <w:left w:val="nil"/>
              <w:bottom w:val="single" w:sz="4" w:space="0" w:color="auto"/>
              <w:right w:val="single" w:sz="4" w:space="0" w:color="auto"/>
            </w:tcBorders>
            <w:shd w:val="clear" w:color="auto" w:fill="auto"/>
            <w:noWrap/>
            <w:vAlign w:val="center"/>
            <w:hideMark/>
          </w:tcPr>
          <w:p w14:paraId="29E92D07" w14:textId="77777777" w:rsidR="001A44FC" w:rsidRPr="00A540A7" w:rsidRDefault="001A44FC" w:rsidP="00693B09">
            <w:pPr>
              <w:jc w:val="center"/>
              <w:rPr>
                <w:rFonts w:eastAsia="Times New Roman"/>
                <w:color w:val="000000"/>
              </w:rPr>
            </w:pPr>
            <w:r w:rsidRPr="00A540A7">
              <w:rPr>
                <w:rFonts w:eastAsia="Times New Roman"/>
                <w:color w:val="000000"/>
              </w:rPr>
              <w:t>13%</w:t>
            </w:r>
          </w:p>
        </w:tc>
        <w:tc>
          <w:tcPr>
            <w:tcW w:w="1885" w:type="dxa"/>
            <w:tcBorders>
              <w:top w:val="nil"/>
              <w:left w:val="nil"/>
              <w:bottom w:val="single" w:sz="4" w:space="0" w:color="auto"/>
              <w:right w:val="single" w:sz="4" w:space="0" w:color="auto"/>
            </w:tcBorders>
            <w:shd w:val="clear" w:color="auto" w:fill="auto"/>
            <w:noWrap/>
            <w:vAlign w:val="center"/>
            <w:hideMark/>
          </w:tcPr>
          <w:p w14:paraId="71713916" w14:textId="77777777" w:rsidR="001A44FC" w:rsidRPr="00A540A7" w:rsidRDefault="001A44FC" w:rsidP="00693B09">
            <w:pPr>
              <w:jc w:val="center"/>
              <w:rPr>
                <w:rFonts w:eastAsia="Times New Roman"/>
                <w:color w:val="000000"/>
              </w:rPr>
            </w:pPr>
            <w:r w:rsidRPr="00A540A7">
              <w:rPr>
                <w:rFonts w:eastAsia="Times New Roman"/>
                <w:color w:val="000000"/>
              </w:rPr>
              <w:t>37%</w:t>
            </w:r>
          </w:p>
        </w:tc>
      </w:tr>
      <w:tr w:rsidR="001A44FC" w:rsidRPr="00A540A7" w14:paraId="73BE7A94" w14:textId="77777777" w:rsidTr="003053BD">
        <w:trPr>
          <w:trHeight w:val="144"/>
        </w:trPr>
        <w:tc>
          <w:tcPr>
            <w:tcW w:w="1884" w:type="dxa"/>
            <w:tcBorders>
              <w:top w:val="nil"/>
              <w:left w:val="single" w:sz="4" w:space="0" w:color="auto"/>
              <w:bottom w:val="single" w:sz="4" w:space="0" w:color="auto"/>
              <w:right w:val="single" w:sz="4" w:space="0" w:color="auto"/>
            </w:tcBorders>
            <w:shd w:val="clear" w:color="auto" w:fill="auto"/>
            <w:noWrap/>
            <w:vAlign w:val="center"/>
            <w:hideMark/>
          </w:tcPr>
          <w:p w14:paraId="088DEC28" w14:textId="77777777" w:rsidR="001A44FC" w:rsidRPr="00A540A7" w:rsidRDefault="001A44FC" w:rsidP="00693B09">
            <w:pPr>
              <w:jc w:val="center"/>
              <w:rPr>
                <w:rFonts w:eastAsia="Times New Roman"/>
                <w:color w:val="000000"/>
              </w:rPr>
            </w:pPr>
            <w:r w:rsidRPr="00A540A7">
              <w:rPr>
                <w:rFonts w:eastAsia="Times New Roman"/>
                <w:color w:val="000000"/>
              </w:rPr>
              <w:t>Jul</w:t>
            </w:r>
          </w:p>
        </w:tc>
        <w:tc>
          <w:tcPr>
            <w:tcW w:w="1884" w:type="dxa"/>
            <w:tcBorders>
              <w:top w:val="nil"/>
              <w:left w:val="nil"/>
              <w:bottom w:val="single" w:sz="4" w:space="0" w:color="auto"/>
              <w:right w:val="single" w:sz="4" w:space="0" w:color="auto"/>
            </w:tcBorders>
            <w:shd w:val="clear" w:color="auto" w:fill="auto"/>
            <w:noWrap/>
            <w:vAlign w:val="center"/>
            <w:hideMark/>
          </w:tcPr>
          <w:p w14:paraId="47A97739" w14:textId="77777777" w:rsidR="001A44FC" w:rsidRPr="00A540A7" w:rsidRDefault="001A44FC" w:rsidP="00693B09">
            <w:pPr>
              <w:jc w:val="center"/>
              <w:rPr>
                <w:rFonts w:eastAsia="Times New Roman"/>
                <w:color w:val="000000"/>
              </w:rPr>
            </w:pPr>
            <w:r w:rsidRPr="00A540A7">
              <w:rPr>
                <w:rFonts w:eastAsia="Times New Roman"/>
                <w:color w:val="000000"/>
              </w:rPr>
              <w:t>26%</w:t>
            </w:r>
          </w:p>
        </w:tc>
        <w:tc>
          <w:tcPr>
            <w:tcW w:w="1884" w:type="dxa"/>
            <w:tcBorders>
              <w:top w:val="nil"/>
              <w:left w:val="nil"/>
              <w:bottom w:val="single" w:sz="4" w:space="0" w:color="auto"/>
              <w:right w:val="single" w:sz="4" w:space="0" w:color="auto"/>
            </w:tcBorders>
            <w:shd w:val="clear" w:color="auto" w:fill="auto"/>
            <w:noWrap/>
            <w:vAlign w:val="center"/>
            <w:hideMark/>
          </w:tcPr>
          <w:p w14:paraId="4B4FA47E" w14:textId="77777777" w:rsidR="001A44FC" w:rsidRPr="00A540A7" w:rsidRDefault="001A44FC" w:rsidP="00693B09">
            <w:pPr>
              <w:jc w:val="center"/>
              <w:rPr>
                <w:rFonts w:eastAsia="Times New Roman"/>
                <w:color w:val="000000"/>
              </w:rPr>
            </w:pPr>
            <w:r w:rsidRPr="00A540A7">
              <w:rPr>
                <w:rFonts w:eastAsia="Times New Roman"/>
                <w:color w:val="000000"/>
              </w:rPr>
              <w:t>11%</w:t>
            </w:r>
          </w:p>
        </w:tc>
        <w:tc>
          <w:tcPr>
            <w:tcW w:w="1885" w:type="dxa"/>
            <w:tcBorders>
              <w:top w:val="nil"/>
              <w:left w:val="nil"/>
              <w:bottom w:val="single" w:sz="4" w:space="0" w:color="auto"/>
              <w:right w:val="single" w:sz="4" w:space="0" w:color="auto"/>
            </w:tcBorders>
            <w:shd w:val="clear" w:color="auto" w:fill="auto"/>
            <w:noWrap/>
            <w:vAlign w:val="center"/>
            <w:hideMark/>
          </w:tcPr>
          <w:p w14:paraId="496646FF" w14:textId="77777777" w:rsidR="001A44FC" w:rsidRPr="00A540A7" w:rsidRDefault="001A44FC" w:rsidP="00693B09">
            <w:pPr>
              <w:jc w:val="center"/>
              <w:rPr>
                <w:rFonts w:eastAsia="Times New Roman"/>
                <w:color w:val="000000"/>
              </w:rPr>
            </w:pPr>
            <w:r w:rsidRPr="00A540A7">
              <w:rPr>
                <w:rFonts w:eastAsia="Times New Roman"/>
                <w:color w:val="000000"/>
              </w:rPr>
              <w:t>62%</w:t>
            </w:r>
          </w:p>
        </w:tc>
      </w:tr>
      <w:tr w:rsidR="001A44FC" w:rsidRPr="00A540A7" w14:paraId="1A9E171D" w14:textId="77777777" w:rsidTr="003053BD">
        <w:trPr>
          <w:trHeight w:val="144"/>
        </w:trPr>
        <w:tc>
          <w:tcPr>
            <w:tcW w:w="1884" w:type="dxa"/>
            <w:tcBorders>
              <w:top w:val="nil"/>
              <w:left w:val="single" w:sz="4" w:space="0" w:color="auto"/>
              <w:bottom w:val="single" w:sz="4" w:space="0" w:color="auto"/>
              <w:right w:val="single" w:sz="4" w:space="0" w:color="auto"/>
            </w:tcBorders>
            <w:shd w:val="clear" w:color="auto" w:fill="auto"/>
            <w:noWrap/>
            <w:vAlign w:val="center"/>
            <w:hideMark/>
          </w:tcPr>
          <w:p w14:paraId="6D7166B7" w14:textId="77777777" w:rsidR="001A44FC" w:rsidRPr="00A540A7" w:rsidRDefault="001A44FC" w:rsidP="00693B09">
            <w:pPr>
              <w:jc w:val="center"/>
              <w:rPr>
                <w:rFonts w:eastAsia="Times New Roman"/>
                <w:color w:val="000000"/>
              </w:rPr>
            </w:pPr>
            <w:r w:rsidRPr="00A540A7">
              <w:rPr>
                <w:rFonts w:eastAsia="Times New Roman"/>
                <w:color w:val="000000"/>
              </w:rPr>
              <w:t>Aug</w:t>
            </w:r>
          </w:p>
        </w:tc>
        <w:tc>
          <w:tcPr>
            <w:tcW w:w="1884" w:type="dxa"/>
            <w:tcBorders>
              <w:top w:val="nil"/>
              <w:left w:val="nil"/>
              <w:bottom w:val="single" w:sz="4" w:space="0" w:color="auto"/>
              <w:right w:val="single" w:sz="4" w:space="0" w:color="auto"/>
            </w:tcBorders>
            <w:shd w:val="clear" w:color="auto" w:fill="auto"/>
            <w:noWrap/>
            <w:vAlign w:val="center"/>
            <w:hideMark/>
          </w:tcPr>
          <w:p w14:paraId="327E6A80" w14:textId="77777777" w:rsidR="001A44FC" w:rsidRPr="00A540A7" w:rsidRDefault="001A44FC" w:rsidP="00693B09">
            <w:pPr>
              <w:jc w:val="center"/>
              <w:rPr>
                <w:rFonts w:eastAsia="Times New Roman"/>
                <w:color w:val="000000"/>
              </w:rPr>
            </w:pPr>
            <w:r w:rsidRPr="00A540A7">
              <w:rPr>
                <w:rFonts w:eastAsia="Times New Roman"/>
                <w:color w:val="000000"/>
              </w:rPr>
              <w:t>28%</w:t>
            </w:r>
          </w:p>
        </w:tc>
        <w:tc>
          <w:tcPr>
            <w:tcW w:w="1884" w:type="dxa"/>
            <w:tcBorders>
              <w:top w:val="nil"/>
              <w:left w:val="nil"/>
              <w:bottom w:val="single" w:sz="4" w:space="0" w:color="auto"/>
              <w:right w:val="single" w:sz="4" w:space="0" w:color="auto"/>
            </w:tcBorders>
            <w:shd w:val="clear" w:color="auto" w:fill="auto"/>
            <w:noWrap/>
            <w:vAlign w:val="center"/>
            <w:hideMark/>
          </w:tcPr>
          <w:p w14:paraId="36C87942" w14:textId="77777777" w:rsidR="001A44FC" w:rsidRPr="00A540A7" w:rsidRDefault="001A44FC" w:rsidP="00693B09">
            <w:pPr>
              <w:jc w:val="center"/>
              <w:rPr>
                <w:rFonts w:eastAsia="Times New Roman"/>
                <w:color w:val="000000"/>
              </w:rPr>
            </w:pPr>
            <w:r w:rsidRPr="00A540A7">
              <w:rPr>
                <w:rFonts w:eastAsia="Times New Roman"/>
                <w:color w:val="000000"/>
              </w:rPr>
              <w:t>16%</w:t>
            </w:r>
          </w:p>
        </w:tc>
        <w:tc>
          <w:tcPr>
            <w:tcW w:w="1885" w:type="dxa"/>
            <w:tcBorders>
              <w:top w:val="nil"/>
              <w:left w:val="nil"/>
              <w:bottom w:val="single" w:sz="4" w:space="0" w:color="auto"/>
              <w:right w:val="single" w:sz="4" w:space="0" w:color="auto"/>
            </w:tcBorders>
            <w:shd w:val="clear" w:color="auto" w:fill="auto"/>
            <w:noWrap/>
            <w:vAlign w:val="center"/>
            <w:hideMark/>
          </w:tcPr>
          <w:p w14:paraId="43E09AC4" w14:textId="77777777" w:rsidR="001A44FC" w:rsidRPr="00A540A7" w:rsidRDefault="001A44FC" w:rsidP="00693B09">
            <w:pPr>
              <w:jc w:val="center"/>
              <w:rPr>
                <w:rFonts w:eastAsia="Times New Roman"/>
                <w:color w:val="000000"/>
              </w:rPr>
            </w:pPr>
            <w:r w:rsidRPr="00A540A7">
              <w:rPr>
                <w:rFonts w:eastAsia="Times New Roman"/>
                <w:color w:val="000000"/>
              </w:rPr>
              <w:t>74%</w:t>
            </w:r>
          </w:p>
        </w:tc>
      </w:tr>
      <w:tr w:rsidR="001A44FC" w:rsidRPr="00A540A7" w14:paraId="7B9E5D26" w14:textId="77777777" w:rsidTr="003053BD">
        <w:trPr>
          <w:trHeight w:val="144"/>
        </w:trPr>
        <w:tc>
          <w:tcPr>
            <w:tcW w:w="1884" w:type="dxa"/>
            <w:tcBorders>
              <w:top w:val="nil"/>
              <w:left w:val="single" w:sz="4" w:space="0" w:color="auto"/>
              <w:bottom w:val="single" w:sz="4" w:space="0" w:color="auto"/>
              <w:right w:val="single" w:sz="4" w:space="0" w:color="auto"/>
            </w:tcBorders>
            <w:shd w:val="clear" w:color="auto" w:fill="auto"/>
            <w:noWrap/>
            <w:vAlign w:val="center"/>
            <w:hideMark/>
          </w:tcPr>
          <w:p w14:paraId="3DE97912" w14:textId="77777777" w:rsidR="001A44FC" w:rsidRPr="00A540A7" w:rsidRDefault="001A44FC" w:rsidP="00693B09">
            <w:pPr>
              <w:jc w:val="center"/>
              <w:rPr>
                <w:rFonts w:eastAsia="Times New Roman"/>
                <w:color w:val="000000"/>
              </w:rPr>
            </w:pPr>
            <w:r w:rsidRPr="00A540A7">
              <w:rPr>
                <w:rFonts w:eastAsia="Times New Roman"/>
                <w:color w:val="000000"/>
              </w:rPr>
              <w:t>Sep</w:t>
            </w:r>
          </w:p>
        </w:tc>
        <w:tc>
          <w:tcPr>
            <w:tcW w:w="1884" w:type="dxa"/>
            <w:tcBorders>
              <w:top w:val="nil"/>
              <w:left w:val="nil"/>
              <w:bottom w:val="single" w:sz="4" w:space="0" w:color="auto"/>
              <w:right w:val="single" w:sz="4" w:space="0" w:color="auto"/>
            </w:tcBorders>
            <w:shd w:val="clear" w:color="auto" w:fill="auto"/>
            <w:noWrap/>
            <w:vAlign w:val="center"/>
            <w:hideMark/>
          </w:tcPr>
          <w:p w14:paraId="40D67098" w14:textId="77777777" w:rsidR="001A44FC" w:rsidRPr="00A540A7" w:rsidRDefault="001A44FC" w:rsidP="00693B09">
            <w:pPr>
              <w:jc w:val="center"/>
              <w:rPr>
                <w:rFonts w:eastAsia="Times New Roman"/>
                <w:color w:val="000000"/>
              </w:rPr>
            </w:pPr>
            <w:r w:rsidRPr="00A540A7">
              <w:rPr>
                <w:rFonts w:eastAsia="Times New Roman"/>
                <w:color w:val="000000"/>
              </w:rPr>
              <w:t>30%</w:t>
            </w:r>
          </w:p>
        </w:tc>
        <w:tc>
          <w:tcPr>
            <w:tcW w:w="1884" w:type="dxa"/>
            <w:tcBorders>
              <w:top w:val="nil"/>
              <w:left w:val="nil"/>
              <w:bottom w:val="single" w:sz="4" w:space="0" w:color="auto"/>
              <w:right w:val="single" w:sz="4" w:space="0" w:color="auto"/>
            </w:tcBorders>
            <w:shd w:val="clear" w:color="auto" w:fill="auto"/>
            <w:noWrap/>
            <w:vAlign w:val="center"/>
            <w:hideMark/>
          </w:tcPr>
          <w:p w14:paraId="7DAA54E0" w14:textId="77777777" w:rsidR="001A44FC" w:rsidRPr="00A540A7" w:rsidRDefault="001A44FC" w:rsidP="00693B09">
            <w:pPr>
              <w:jc w:val="center"/>
              <w:rPr>
                <w:rFonts w:eastAsia="Times New Roman"/>
                <w:color w:val="000000"/>
              </w:rPr>
            </w:pPr>
            <w:r w:rsidRPr="00A540A7">
              <w:rPr>
                <w:rFonts w:eastAsia="Times New Roman"/>
                <w:color w:val="000000"/>
              </w:rPr>
              <w:t>21%</w:t>
            </w:r>
          </w:p>
        </w:tc>
        <w:tc>
          <w:tcPr>
            <w:tcW w:w="1885" w:type="dxa"/>
            <w:tcBorders>
              <w:top w:val="nil"/>
              <w:left w:val="nil"/>
              <w:bottom w:val="single" w:sz="4" w:space="0" w:color="auto"/>
              <w:right w:val="single" w:sz="4" w:space="0" w:color="auto"/>
            </w:tcBorders>
            <w:shd w:val="clear" w:color="auto" w:fill="auto"/>
            <w:noWrap/>
            <w:vAlign w:val="center"/>
            <w:hideMark/>
          </w:tcPr>
          <w:p w14:paraId="0A871787" w14:textId="77777777" w:rsidR="001A44FC" w:rsidRPr="00A540A7" w:rsidRDefault="001A44FC" w:rsidP="00693B09">
            <w:pPr>
              <w:jc w:val="center"/>
              <w:rPr>
                <w:rFonts w:eastAsia="Times New Roman"/>
                <w:color w:val="000000"/>
              </w:rPr>
            </w:pPr>
            <w:r w:rsidRPr="00A540A7">
              <w:rPr>
                <w:rFonts w:eastAsia="Times New Roman"/>
                <w:color w:val="000000"/>
              </w:rPr>
              <w:t>66%</w:t>
            </w:r>
          </w:p>
        </w:tc>
      </w:tr>
      <w:tr w:rsidR="001A44FC" w:rsidRPr="00A540A7" w14:paraId="62F22A9F" w14:textId="77777777" w:rsidTr="003053BD">
        <w:trPr>
          <w:trHeight w:val="144"/>
        </w:trPr>
        <w:tc>
          <w:tcPr>
            <w:tcW w:w="1884" w:type="dxa"/>
            <w:tcBorders>
              <w:top w:val="nil"/>
              <w:left w:val="single" w:sz="4" w:space="0" w:color="auto"/>
              <w:bottom w:val="single" w:sz="4" w:space="0" w:color="auto"/>
              <w:right w:val="single" w:sz="4" w:space="0" w:color="auto"/>
            </w:tcBorders>
            <w:shd w:val="clear" w:color="auto" w:fill="auto"/>
            <w:noWrap/>
            <w:vAlign w:val="center"/>
            <w:hideMark/>
          </w:tcPr>
          <w:p w14:paraId="0568631C" w14:textId="77777777" w:rsidR="001A44FC" w:rsidRPr="00A540A7" w:rsidRDefault="001A44FC" w:rsidP="00693B09">
            <w:pPr>
              <w:jc w:val="center"/>
              <w:rPr>
                <w:rFonts w:eastAsia="Times New Roman"/>
                <w:color w:val="000000"/>
              </w:rPr>
            </w:pPr>
            <w:r w:rsidRPr="00A540A7">
              <w:rPr>
                <w:rFonts w:eastAsia="Times New Roman"/>
                <w:color w:val="000000"/>
              </w:rPr>
              <w:t>Oct</w:t>
            </w:r>
          </w:p>
        </w:tc>
        <w:tc>
          <w:tcPr>
            <w:tcW w:w="1884" w:type="dxa"/>
            <w:tcBorders>
              <w:top w:val="nil"/>
              <w:left w:val="nil"/>
              <w:bottom w:val="single" w:sz="4" w:space="0" w:color="auto"/>
              <w:right w:val="single" w:sz="4" w:space="0" w:color="auto"/>
            </w:tcBorders>
            <w:shd w:val="clear" w:color="auto" w:fill="auto"/>
            <w:noWrap/>
            <w:vAlign w:val="center"/>
            <w:hideMark/>
          </w:tcPr>
          <w:p w14:paraId="10AED6A8" w14:textId="77777777" w:rsidR="001A44FC" w:rsidRPr="00A540A7" w:rsidRDefault="001A44FC" w:rsidP="00693B09">
            <w:pPr>
              <w:jc w:val="center"/>
              <w:rPr>
                <w:rFonts w:eastAsia="Times New Roman"/>
                <w:color w:val="000000"/>
              </w:rPr>
            </w:pPr>
            <w:r w:rsidRPr="00A540A7">
              <w:rPr>
                <w:rFonts w:eastAsia="Times New Roman"/>
                <w:color w:val="000000"/>
              </w:rPr>
              <w:t>19%</w:t>
            </w:r>
          </w:p>
        </w:tc>
        <w:tc>
          <w:tcPr>
            <w:tcW w:w="1884" w:type="dxa"/>
            <w:tcBorders>
              <w:top w:val="nil"/>
              <w:left w:val="nil"/>
              <w:bottom w:val="single" w:sz="4" w:space="0" w:color="auto"/>
              <w:right w:val="single" w:sz="4" w:space="0" w:color="auto"/>
            </w:tcBorders>
            <w:shd w:val="clear" w:color="auto" w:fill="auto"/>
            <w:noWrap/>
            <w:vAlign w:val="center"/>
            <w:hideMark/>
          </w:tcPr>
          <w:p w14:paraId="1E6DA853" w14:textId="77777777" w:rsidR="001A44FC" w:rsidRPr="00A540A7" w:rsidRDefault="001A44FC" w:rsidP="00693B09">
            <w:pPr>
              <w:jc w:val="center"/>
              <w:rPr>
                <w:rFonts w:eastAsia="Times New Roman"/>
                <w:color w:val="000000"/>
              </w:rPr>
            </w:pPr>
            <w:r w:rsidRPr="00A540A7">
              <w:rPr>
                <w:rFonts w:eastAsia="Times New Roman"/>
                <w:color w:val="000000"/>
              </w:rPr>
              <w:t>12%</w:t>
            </w:r>
          </w:p>
        </w:tc>
        <w:tc>
          <w:tcPr>
            <w:tcW w:w="1885" w:type="dxa"/>
            <w:tcBorders>
              <w:top w:val="nil"/>
              <w:left w:val="nil"/>
              <w:bottom w:val="single" w:sz="4" w:space="0" w:color="auto"/>
              <w:right w:val="single" w:sz="4" w:space="0" w:color="auto"/>
            </w:tcBorders>
            <w:shd w:val="clear" w:color="auto" w:fill="auto"/>
            <w:noWrap/>
            <w:vAlign w:val="center"/>
            <w:hideMark/>
          </w:tcPr>
          <w:p w14:paraId="6FDF41F4" w14:textId="77777777" w:rsidR="001A44FC" w:rsidRPr="00A540A7" w:rsidRDefault="001A44FC" w:rsidP="00693B09">
            <w:pPr>
              <w:jc w:val="center"/>
              <w:rPr>
                <w:rFonts w:eastAsia="Times New Roman"/>
                <w:color w:val="000000"/>
              </w:rPr>
            </w:pPr>
            <w:r w:rsidRPr="00A540A7">
              <w:rPr>
                <w:rFonts w:eastAsia="Times New Roman"/>
                <w:color w:val="000000"/>
              </w:rPr>
              <w:t>48%</w:t>
            </w:r>
          </w:p>
        </w:tc>
      </w:tr>
      <w:tr w:rsidR="001A44FC" w:rsidRPr="00A540A7" w14:paraId="056A9CC8" w14:textId="77777777" w:rsidTr="003053BD">
        <w:trPr>
          <w:trHeight w:val="144"/>
        </w:trPr>
        <w:tc>
          <w:tcPr>
            <w:tcW w:w="1884" w:type="dxa"/>
            <w:tcBorders>
              <w:top w:val="nil"/>
              <w:left w:val="single" w:sz="4" w:space="0" w:color="auto"/>
              <w:bottom w:val="single" w:sz="4" w:space="0" w:color="auto"/>
              <w:right w:val="single" w:sz="4" w:space="0" w:color="auto"/>
            </w:tcBorders>
            <w:shd w:val="clear" w:color="auto" w:fill="auto"/>
            <w:noWrap/>
            <w:vAlign w:val="center"/>
            <w:hideMark/>
          </w:tcPr>
          <w:p w14:paraId="7F59EEB3" w14:textId="77777777" w:rsidR="001A44FC" w:rsidRPr="00A540A7" w:rsidRDefault="001A44FC" w:rsidP="00693B09">
            <w:pPr>
              <w:jc w:val="center"/>
              <w:rPr>
                <w:rFonts w:eastAsia="Times New Roman"/>
                <w:color w:val="000000"/>
              </w:rPr>
            </w:pPr>
            <w:r w:rsidRPr="00A540A7">
              <w:rPr>
                <w:rFonts w:eastAsia="Times New Roman"/>
                <w:color w:val="000000"/>
              </w:rPr>
              <w:t>Nov</w:t>
            </w:r>
          </w:p>
        </w:tc>
        <w:tc>
          <w:tcPr>
            <w:tcW w:w="1884" w:type="dxa"/>
            <w:tcBorders>
              <w:top w:val="nil"/>
              <w:left w:val="nil"/>
              <w:bottom w:val="single" w:sz="4" w:space="0" w:color="auto"/>
              <w:right w:val="single" w:sz="4" w:space="0" w:color="auto"/>
            </w:tcBorders>
            <w:shd w:val="clear" w:color="auto" w:fill="auto"/>
            <w:noWrap/>
            <w:vAlign w:val="center"/>
            <w:hideMark/>
          </w:tcPr>
          <w:p w14:paraId="38273A2B" w14:textId="77777777" w:rsidR="001A44FC" w:rsidRPr="00A540A7" w:rsidRDefault="001A44FC" w:rsidP="00693B09">
            <w:pPr>
              <w:jc w:val="center"/>
              <w:rPr>
                <w:rFonts w:eastAsia="Times New Roman"/>
                <w:color w:val="000000"/>
              </w:rPr>
            </w:pPr>
            <w:r w:rsidRPr="00A540A7">
              <w:rPr>
                <w:rFonts w:eastAsia="Times New Roman"/>
                <w:color w:val="000000"/>
              </w:rPr>
              <w:t>14%</w:t>
            </w:r>
          </w:p>
        </w:tc>
        <w:tc>
          <w:tcPr>
            <w:tcW w:w="1884" w:type="dxa"/>
            <w:tcBorders>
              <w:top w:val="nil"/>
              <w:left w:val="nil"/>
              <w:bottom w:val="single" w:sz="4" w:space="0" w:color="auto"/>
              <w:right w:val="single" w:sz="4" w:space="0" w:color="auto"/>
            </w:tcBorders>
            <w:shd w:val="clear" w:color="auto" w:fill="auto"/>
            <w:noWrap/>
            <w:vAlign w:val="center"/>
            <w:hideMark/>
          </w:tcPr>
          <w:p w14:paraId="53EF6840" w14:textId="77777777" w:rsidR="001A44FC" w:rsidRPr="00A540A7" w:rsidRDefault="001A44FC" w:rsidP="00693B09">
            <w:pPr>
              <w:jc w:val="center"/>
              <w:rPr>
                <w:rFonts w:eastAsia="Times New Roman"/>
                <w:color w:val="000000"/>
              </w:rPr>
            </w:pPr>
            <w:r w:rsidRPr="00A540A7">
              <w:rPr>
                <w:rFonts w:eastAsia="Times New Roman"/>
                <w:color w:val="000000"/>
              </w:rPr>
              <w:t>10%</w:t>
            </w:r>
          </w:p>
        </w:tc>
        <w:tc>
          <w:tcPr>
            <w:tcW w:w="1885" w:type="dxa"/>
            <w:tcBorders>
              <w:top w:val="nil"/>
              <w:left w:val="nil"/>
              <w:bottom w:val="single" w:sz="4" w:space="0" w:color="auto"/>
              <w:right w:val="single" w:sz="4" w:space="0" w:color="auto"/>
            </w:tcBorders>
            <w:shd w:val="clear" w:color="auto" w:fill="auto"/>
            <w:noWrap/>
            <w:vAlign w:val="center"/>
            <w:hideMark/>
          </w:tcPr>
          <w:p w14:paraId="227F36EB" w14:textId="77777777" w:rsidR="001A44FC" w:rsidRPr="00A540A7" w:rsidRDefault="001A44FC" w:rsidP="00693B09">
            <w:pPr>
              <w:jc w:val="center"/>
              <w:rPr>
                <w:rFonts w:eastAsia="Times New Roman"/>
                <w:color w:val="000000"/>
              </w:rPr>
            </w:pPr>
            <w:r w:rsidRPr="00A540A7">
              <w:rPr>
                <w:rFonts w:eastAsia="Times New Roman"/>
                <w:color w:val="000000"/>
              </w:rPr>
              <w:t>27%</w:t>
            </w:r>
          </w:p>
        </w:tc>
      </w:tr>
      <w:tr w:rsidR="001A44FC" w:rsidRPr="00A540A7" w14:paraId="743B8702" w14:textId="77777777" w:rsidTr="003053BD">
        <w:trPr>
          <w:trHeight w:val="144"/>
        </w:trPr>
        <w:tc>
          <w:tcPr>
            <w:tcW w:w="1884" w:type="dxa"/>
            <w:tcBorders>
              <w:top w:val="nil"/>
              <w:left w:val="single" w:sz="4" w:space="0" w:color="auto"/>
              <w:bottom w:val="single" w:sz="4" w:space="0" w:color="auto"/>
              <w:right w:val="single" w:sz="4" w:space="0" w:color="auto"/>
            </w:tcBorders>
            <w:shd w:val="clear" w:color="auto" w:fill="auto"/>
            <w:noWrap/>
            <w:vAlign w:val="center"/>
            <w:hideMark/>
          </w:tcPr>
          <w:p w14:paraId="660D5C1A" w14:textId="77777777" w:rsidR="001A44FC" w:rsidRPr="00A540A7" w:rsidRDefault="001A44FC" w:rsidP="00693B09">
            <w:pPr>
              <w:jc w:val="center"/>
              <w:rPr>
                <w:rFonts w:eastAsia="Times New Roman"/>
                <w:color w:val="000000"/>
              </w:rPr>
            </w:pPr>
            <w:r w:rsidRPr="00A540A7">
              <w:rPr>
                <w:rFonts w:eastAsia="Times New Roman"/>
                <w:color w:val="000000"/>
              </w:rPr>
              <w:t>Dec</w:t>
            </w:r>
          </w:p>
        </w:tc>
        <w:tc>
          <w:tcPr>
            <w:tcW w:w="1884" w:type="dxa"/>
            <w:tcBorders>
              <w:top w:val="nil"/>
              <w:left w:val="nil"/>
              <w:bottom w:val="single" w:sz="4" w:space="0" w:color="auto"/>
              <w:right w:val="single" w:sz="4" w:space="0" w:color="auto"/>
            </w:tcBorders>
            <w:shd w:val="clear" w:color="auto" w:fill="auto"/>
            <w:noWrap/>
            <w:vAlign w:val="center"/>
            <w:hideMark/>
          </w:tcPr>
          <w:p w14:paraId="29933B2C" w14:textId="77777777" w:rsidR="001A44FC" w:rsidRPr="00A540A7" w:rsidRDefault="001A44FC" w:rsidP="00693B09">
            <w:pPr>
              <w:jc w:val="center"/>
              <w:rPr>
                <w:rFonts w:eastAsia="Times New Roman"/>
                <w:color w:val="000000"/>
              </w:rPr>
            </w:pPr>
            <w:r w:rsidRPr="00A540A7">
              <w:rPr>
                <w:rFonts w:eastAsia="Times New Roman"/>
                <w:color w:val="000000"/>
              </w:rPr>
              <w:t>14%</w:t>
            </w:r>
          </w:p>
        </w:tc>
        <w:tc>
          <w:tcPr>
            <w:tcW w:w="1884" w:type="dxa"/>
            <w:tcBorders>
              <w:top w:val="nil"/>
              <w:left w:val="nil"/>
              <w:bottom w:val="single" w:sz="4" w:space="0" w:color="auto"/>
              <w:right w:val="single" w:sz="4" w:space="0" w:color="auto"/>
            </w:tcBorders>
            <w:shd w:val="clear" w:color="auto" w:fill="auto"/>
            <w:noWrap/>
            <w:vAlign w:val="center"/>
            <w:hideMark/>
          </w:tcPr>
          <w:p w14:paraId="1051C5C7" w14:textId="77777777" w:rsidR="001A44FC" w:rsidRPr="00A540A7" w:rsidRDefault="001A44FC" w:rsidP="00693B09">
            <w:pPr>
              <w:jc w:val="center"/>
              <w:rPr>
                <w:rFonts w:eastAsia="Times New Roman"/>
                <w:color w:val="000000"/>
              </w:rPr>
            </w:pPr>
            <w:r w:rsidRPr="00A540A7">
              <w:rPr>
                <w:rFonts w:eastAsia="Times New Roman"/>
                <w:color w:val="000000"/>
              </w:rPr>
              <w:t>11%</w:t>
            </w:r>
          </w:p>
        </w:tc>
        <w:tc>
          <w:tcPr>
            <w:tcW w:w="1885" w:type="dxa"/>
            <w:tcBorders>
              <w:top w:val="nil"/>
              <w:left w:val="nil"/>
              <w:bottom w:val="single" w:sz="4" w:space="0" w:color="auto"/>
              <w:right w:val="single" w:sz="4" w:space="0" w:color="auto"/>
            </w:tcBorders>
            <w:shd w:val="clear" w:color="auto" w:fill="auto"/>
            <w:noWrap/>
            <w:vAlign w:val="center"/>
            <w:hideMark/>
          </w:tcPr>
          <w:p w14:paraId="2C1D1F03" w14:textId="77777777" w:rsidR="001A44FC" w:rsidRPr="00A540A7" w:rsidRDefault="001A44FC" w:rsidP="00693B09">
            <w:pPr>
              <w:jc w:val="center"/>
              <w:rPr>
                <w:rFonts w:eastAsia="Times New Roman"/>
                <w:color w:val="000000"/>
              </w:rPr>
            </w:pPr>
            <w:r w:rsidRPr="00A540A7">
              <w:rPr>
                <w:rFonts w:eastAsia="Times New Roman"/>
                <w:color w:val="000000"/>
              </w:rPr>
              <w:t>16%</w:t>
            </w:r>
          </w:p>
        </w:tc>
      </w:tr>
    </w:tbl>
    <w:p w14:paraId="38DCE6E6" w14:textId="77777777" w:rsidR="001A44FC" w:rsidRDefault="001A44FC" w:rsidP="001A44FC">
      <w:pPr>
        <w:pStyle w:val="ListParagraph"/>
        <w:ind w:left="0"/>
      </w:pPr>
    </w:p>
    <w:p w14:paraId="1F0D1217" w14:textId="02F4C0A0" w:rsidR="00CC16DF" w:rsidRDefault="00484F92" w:rsidP="003432A1">
      <w:pPr>
        <w:pStyle w:val="ListParagraph"/>
        <w:numPr>
          <w:ilvl w:val="0"/>
          <w:numId w:val="5"/>
        </w:numPr>
        <w:spacing w:before="240" w:after="240"/>
        <w:rPr>
          <w:b/>
        </w:rPr>
      </w:pPr>
      <w:r>
        <w:rPr>
          <w:b/>
        </w:rPr>
        <w:t>Project-Specific Assumptions</w:t>
      </w:r>
    </w:p>
    <w:p w14:paraId="79D10785" w14:textId="64981D3D" w:rsidR="00F02132" w:rsidRDefault="00565A2A" w:rsidP="00565A2A">
      <w:pPr>
        <w:spacing w:after="240"/>
        <w:rPr>
          <w:szCs w:val="24"/>
        </w:rPr>
      </w:pPr>
      <w:ins w:id="108" w:author="Seth Turner" w:date="2019-05-16T11:19:00Z">
        <w:r>
          <w:rPr>
            <w:szCs w:val="24"/>
          </w:rPr>
          <w:t xml:space="preserve">The score analysis for the CNPPID irrigator lease project included several specific operational assumptions as well as </w:t>
        </w:r>
      </w:ins>
      <w:ins w:id="109" w:author="Seth Turner" w:date="2019-05-16T14:56:00Z">
        <w:r w:rsidR="00EE7CC7">
          <w:rPr>
            <w:szCs w:val="24"/>
          </w:rPr>
          <w:t xml:space="preserve">consideration of </w:t>
        </w:r>
      </w:ins>
      <w:ins w:id="110" w:author="Seth Turner" w:date="2019-05-16T11:20:00Z">
        <w:r>
          <w:rPr>
            <w:szCs w:val="24"/>
          </w:rPr>
          <w:t>year-to-year variability in enrolled acres,</w:t>
        </w:r>
      </w:ins>
      <w:ins w:id="111" w:author="Seth Turner" w:date="2019-05-16T11:21:00Z">
        <w:r>
          <w:rPr>
            <w:szCs w:val="24"/>
          </w:rPr>
          <w:t xml:space="preserve"> the possible frequency of reduced-allocation years in which the lease cannot occur</w:t>
        </w:r>
      </w:ins>
      <w:ins w:id="112" w:author="Seth Turner" w:date="2019-05-16T14:56:00Z">
        <w:r w:rsidR="00EE7CC7">
          <w:rPr>
            <w:szCs w:val="24"/>
          </w:rPr>
          <w:t>, and changes in return flows resulting from reduced irrigation deliveries</w:t>
        </w:r>
      </w:ins>
      <w:ins w:id="113" w:author="Seth Turner" w:date="2019-05-16T11:21:00Z">
        <w:r>
          <w:rPr>
            <w:szCs w:val="24"/>
          </w:rPr>
          <w:t>.  The</w:t>
        </w:r>
      </w:ins>
      <w:ins w:id="114" w:author="Seth Turner" w:date="2019-05-16T11:22:00Z">
        <w:r>
          <w:rPr>
            <w:szCs w:val="24"/>
          </w:rPr>
          <w:t>se topics are addressed in the following sections.</w:t>
        </w:r>
      </w:ins>
    </w:p>
    <w:p w14:paraId="44102AC8" w14:textId="77F4022F" w:rsidR="0064229F" w:rsidRPr="000C0E9E" w:rsidRDefault="00D036AD" w:rsidP="00D036AD">
      <w:pPr>
        <w:pStyle w:val="ListParagraph"/>
        <w:numPr>
          <w:ilvl w:val="0"/>
          <w:numId w:val="15"/>
        </w:numPr>
        <w:spacing w:before="120" w:after="240"/>
        <w:rPr>
          <w:ins w:id="115" w:author="Seth Turner" w:date="2019-05-16T09:59:00Z"/>
          <w:b/>
          <w:i/>
        </w:rPr>
      </w:pPr>
      <w:ins w:id="116" w:author="Seth Turner" w:date="2019-05-16T10:05:00Z">
        <w:r>
          <w:rPr>
            <w:b/>
            <w:i/>
          </w:rPr>
          <w:t>Operational Assumptions</w:t>
        </w:r>
      </w:ins>
    </w:p>
    <w:p w14:paraId="185D58C8" w14:textId="36EAFED6" w:rsidR="00A01894" w:rsidRDefault="00C0371F" w:rsidP="00F02132">
      <w:pPr>
        <w:rPr>
          <w:szCs w:val="24"/>
        </w:rPr>
      </w:pPr>
      <w:r>
        <w:rPr>
          <w:szCs w:val="24"/>
        </w:rPr>
        <w:t xml:space="preserve">Other assumptions made in the score analysis that are specific to the </w:t>
      </w:r>
      <w:r w:rsidR="003A43FE">
        <w:rPr>
          <w:szCs w:val="24"/>
        </w:rPr>
        <w:t xml:space="preserve">operations of the </w:t>
      </w:r>
      <w:r>
        <w:rPr>
          <w:szCs w:val="24"/>
        </w:rPr>
        <w:t>CNPPID irrigator lease project include the following:</w:t>
      </w:r>
    </w:p>
    <w:p w14:paraId="0A55ADD3" w14:textId="77777777" w:rsidR="00F02132" w:rsidRDefault="00F02132" w:rsidP="00F02132">
      <w:pPr>
        <w:rPr>
          <w:szCs w:val="24"/>
        </w:rPr>
      </w:pPr>
    </w:p>
    <w:p w14:paraId="506015CA" w14:textId="4C2B56D0" w:rsidR="00F02132" w:rsidRPr="00F02132" w:rsidRDefault="00F02132" w:rsidP="003432A1">
      <w:pPr>
        <w:pStyle w:val="ListParagraph"/>
        <w:numPr>
          <w:ilvl w:val="0"/>
          <w:numId w:val="6"/>
        </w:numPr>
        <w:rPr>
          <w:szCs w:val="24"/>
        </w:rPr>
      </w:pPr>
      <w:r w:rsidRPr="00F02132">
        <w:rPr>
          <w:szCs w:val="24"/>
        </w:rPr>
        <w:t xml:space="preserve">CNPPID irrigator lease water is credited to the Lake McConaughy EA in October.  </w:t>
      </w:r>
    </w:p>
    <w:p w14:paraId="1130C8E1" w14:textId="5B4CDF12" w:rsidR="00F02132" w:rsidRPr="00F02132" w:rsidRDefault="00F02132" w:rsidP="003432A1">
      <w:pPr>
        <w:pStyle w:val="ListParagraph"/>
        <w:numPr>
          <w:ilvl w:val="0"/>
          <w:numId w:val="6"/>
        </w:numPr>
        <w:rPr>
          <w:szCs w:val="24"/>
        </w:rPr>
      </w:pPr>
      <w:r w:rsidRPr="00F02132">
        <w:rPr>
          <w:szCs w:val="24"/>
        </w:rPr>
        <w:lastRenderedPageBreak/>
        <w:t xml:space="preserve">Evaporation losses are assessed while the leased water is stored in the Lake McConaughy EA until it is released to reduce shortages to US Fish and Wildlife Service target flows.  </w:t>
      </w:r>
    </w:p>
    <w:p w14:paraId="1B52C4F0" w14:textId="6B3FB508" w:rsidR="00F02132" w:rsidRPr="00F02132" w:rsidRDefault="00F02132" w:rsidP="003432A1">
      <w:pPr>
        <w:pStyle w:val="ListParagraph"/>
        <w:numPr>
          <w:ilvl w:val="0"/>
          <w:numId w:val="6"/>
        </w:numPr>
        <w:rPr>
          <w:szCs w:val="24"/>
        </w:rPr>
      </w:pPr>
      <w:r w:rsidRPr="00F02132">
        <w:rPr>
          <w:szCs w:val="24"/>
        </w:rPr>
        <w:t>A spring release pattern</w:t>
      </w:r>
      <w:r w:rsidR="001C0AB8">
        <w:rPr>
          <w:rStyle w:val="FootnoteReference"/>
          <w:szCs w:val="24"/>
        </w:rPr>
        <w:footnoteReference w:id="14"/>
      </w:r>
      <w:r w:rsidRPr="00F02132">
        <w:rPr>
          <w:szCs w:val="24"/>
        </w:rPr>
        <w:t xml:space="preserve"> is assumed, with releases to reduce target flow deficits starting in March of most years</w:t>
      </w:r>
      <w:r w:rsidR="000B0ECD">
        <w:rPr>
          <w:szCs w:val="24"/>
        </w:rPr>
        <w:t>, consistent with typical releases during the spring whooping crane migration</w:t>
      </w:r>
      <w:r w:rsidRPr="00F02132">
        <w:rPr>
          <w:szCs w:val="24"/>
        </w:rPr>
        <w:t xml:space="preserve">.  </w:t>
      </w:r>
    </w:p>
    <w:p w14:paraId="5159E914" w14:textId="6A8B0416" w:rsidR="00F02132" w:rsidRPr="00F02132" w:rsidRDefault="00347554" w:rsidP="003F6AA4">
      <w:pPr>
        <w:pStyle w:val="ListParagraph"/>
        <w:numPr>
          <w:ilvl w:val="0"/>
          <w:numId w:val="6"/>
        </w:numPr>
        <w:spacing w:after="240"/>
        <w:rPr>
          <w:szCs w:val="24"/>
        </w:rPr>
      </w:pPr>
      <w:r>
        <w:rPr>
          <w:szCs w:val="24"/>
        </w:rPr>
        <w:t>I</w:t>
      </w:r>
      <w:r w:rsidR="00F02132" w:rsidRPr="00F02132">
        <w:rPr>
          <w:szCs w:val="24"/>
        </w:rPr>
        <w:t>f there are no shortages at Grand Island in March of a given year, releases from the Lake McConaughy EA are delayed until the first month with shortages (as late as August of some years)</w:t>
      </w:r>
      <w:r w:rsidR="00FA4FC7">
        <w:rPr>
          <w:rStyle w:val="FootnoteReference"/>
          <w:szCs w:val="24"/>
        </w:rPr>
        <w:footnoteReference w:id="15"/>
      </w:r>
      <w:r w:rsidR="00F02132" w:rsidRPr="00F02132">
        <w:rPr>
          <w:szCs w:val="24"/>
        </w:rPr>
        <w:t>.</w:t>
      </w:r>
    </w:p>
    <w:p w14:paraId="0C3FA878" w14:textId="7F294AF9" w:rsidR="0064229F" w:rsidRPr="000C0E9E" w:rsidRDefault="00D036AD" w:rsidP="00D036AD">
      <w:pPr>
        <w:pStyle w:val="ListParagraph"/>
        <w:numPr>
          <w:ilvl w:val="0"/>
          <w:numId w:val="15"/>
        </w:numPr>
        <w:spacing w:before="120" w:after="240"/>
        <w:rPr>
          <w:ins w:id="117" w:author="Seth Turner" w:date="2019-05-16T10:00:00Z"/>
          <w:b/>
          <w:i/>
        </w:rPr>
      </w:pPr>
      <w:ins w:id="118" w:author="Seth Turner" w:date="2019-05-16T10:09:00Z">
        <w:r>
          <w:rPr>
            <w:b/>
            <w:i/>
          </w:rPr>
          <w:t>Acreage Enrollment</w:t>
        </w:r>
      </w:ins>
    </w:p>
    <w:p w14:paraId="532A4C11" w14:textId="57D54B38" w:rsidR="000539EC" w:rsidRDefault="003A43FE" w:rsidP="00F02132">
      <w:pPr>
        <w:rPr>
          <w:szCs w:val="24"/>
        </w:rPr>
      </w:pPr>
      <w:del w:id="119" w:author="Seth Turner" w:date="2019-05-16T11:33:00Z">
        <w:r w:rsidDel="00C90EEB">
          <w:rPr>
            <w:szCs w:val="24"/>
          </w:rPr>
          <w:delText>For the purpose of evaluating score for the CNPPID irrigator lease, it was also necessary to make assumptions about the number of acres enrolled in the lease program each year as well as the possibility of years with reduced allocations in which the lease would not be able to occur.</w:delText>
        </w:r>
      </w:del>
    </w:p>
    <w:p w14:paraId="74FD3B85" w14:textId="77777777" w:rsidR="00C90EEB" w:rsidRDefault="00C90EEB" w:rsidP="00C90EEB">
      <w:pPr>
        <w:rPr>
          <w:ins w:id="120" w:author="Seth Turner" w:date="2019-05-16T11:34:00Z"/>
          <w:szCs w:val="24"/>
        </w:rPr>
      </w:pPr>
    </w:p>
    <w:p w14:paraId="4DC60F9B" w14:textId="3D1C21A5" w:rsidR="008B76DB" w:rsidRDefault="003A43FE" w:rsidP="00C90EEB">
      <w:pPr>
        <w:rPr>
          <w:ins w:id="121" w:author="Seth Turner" w:date="2019-05-16T11:47:00Z"/>
          <w:szCs w:val="24"/>
        </w:rPr>
      </w:pPr>
      <w:r w:rsidRPr="00C90EEB">
        <w:rPr>
          <w:szCs w:val="24"/>
        </w:rPr>
        <w:t>The EDO tested seven acreage-enrollment options</w:t>
      </w:r>
      <w:r w:rsidR="008B76DB" w:rsidRPr="00C90EEB">
        <w:rPr>
          <w:szCs w:val="24"/>
        </w:rPr>
        <w:t xml:space="preserve">.  </w:t>
      </w:r>
      <w:ins w:id="122" w:author="Seth Turner" w:date="2019-05-16T11:48:00Z">
        <w:r w:rsidR="003923B2">
          <w:rPr>
            <w:szCs w:val="24"/>
          </w:rPr>
          <w:t xml:space="preserve">For modeling purposes, </w:t>
        </w:r>
      </w:ins>
      <w:del w:id="123" w:author="Seth Turner" w:date="2019-05-16T11:48:00Z">
        <w:r w:rsidR="008B76DB" w:rsidRPr="00C90EEB" w:rsidDel="003923B2">
          <w:rPr>
            <w:szCs w:val="24"/>
          </w:rPr>
          <w:delText>E</w:delText>
        </w:r>
      </w:del>
      <w:ins w:id="124" w:author="Seth Turner" w:date="2019-05-16T11:48:00Z">
        <w:r w:rsidR="003923B2">
          <w:rPr>
            <w:szCs w:val="24"/>
          </w:rPr>
          <w:t>e</w:t>
        </w:r>
      </w:ins>
      <w:r w:rsidR="008B76DB" w:rsidRPr="00C90EEB">
        <w:rPr>
          <w:szCs w:val="24"/>
        </w:rPr>
        <w:t>nrolled acres were assumed to remain at a constant level across the 1947-1994 period, i.e., not variable from one year to the next except as dictated by the reduced-allocation scenarios</w:t>
      </w:r>
      <w:r w:rsidR="00AB7829" w:rsidRPr="00C90EEB">
        <w:rPr>
          <w:szCs w:val="24"/>
        </w:rPr>
        <w:t xml:space="preserve"> discussed below</w:t>
      </w:r>
      <w:r w:rsidR="008B76DB" w:rsidRPr="00C90EEB">
        <w:rPr>
          <w:szCs w:val="24"/>
        </w:rPr>
        <w:t>.</w:t>
      </w:r>
      <w:r w:rsidR="00204452" w:rsidRPr="00C90EEB">
        <w:rPr>
          <w:szCs w:val="24"/>
        </w:rPr>
        <w:t xml:space="preserve">  </w:t>
      </w:r>
    </w:p>
    <w:p w14:paraId="467799B5" w14:textId="77777777" w:rsidR="003923B2" w:rsidRPr="00C90EEB" w:rsidRDefault="003923B2" w:rsidP="00C90EEB">
      <w:pPr>
        <w:rPr>
          <w:szCs w:val="24"/>
        </w:rPr>
      </w:pPr>
    </w:p>
    <w:p w14:paraId="2561C05C" w14:textId="77777777" w:rsidR="008B76DB" w:rsidRDefault="008B76DB" w:rsidP="003923B2">
      <w:pPr>
        <w:pStyle w:val="ListParagraph"/>
        <w:numPr>
          <w:ilvl w:val="0"/>
          <w:numId w:val="8"/>
        </w:numPr>
        <w:rPr>
          <w:szCs w:val="24"/>
        </w:rPr>
      </w:pPr>
      <w:r>
        <w:rPr>
          <w:szCs w:val="24"/>
        </w:rPr>
        <w:t xml:space="preserve">The three past and present enrollment cap levels (2,000 acres; 2,100 acres; and 3,000 acres) </w:t>
      </w:r>
    </w:p>
    <w:p w14:paraId="4AEE1B2B" w14:textId="18A6ADC7" w:rsidR="003A43FE" w:rsidRDefault="008B76DB" w:rsidP="003923B2">
      <w:pPr>
        <w:pStyle w:val="ListParagraph"/>
        <w:numPr>
          <w:ilvl w:val="0"/>
          <w:numId w:val="8"/>
        </w:numPr>
        <w:rPr>
          <w:szCs w:val="24"/>
        </w:rPr>
      </w:pPr>
      <w:r>
        <w:rPr>
          <w:szCs w:val="24"/>
        </w:rPr>
        <w:t xml:space="preserve">The four actual enrollment levels from 2016-2019 (1,037 acres; 1,275 acres; 2,055 acres; and 2,948 acres).  </w:t>
      </w:r>
    </w:p>
    <w:p w14:paraId="6104CF15" w14:textId="77777777" w:rsidR="00C90EEB" w:rsidRDefault="00C90EEB" w:rsidP="00C90EEB">
      <w:pPr>
        <w:rPr>
          <w:ins w:id="125" w:author="Seth Turner" w:date="2019-05-16T11:34:00Z"/>
          <w:szCs w:val="24"/>
        </w:rPr>
      </w:pPr>
    </w:p>
    <w:p w14:paraId="66B6B54C" w14:textId="4F5D7F0F" w:rsidR="00F306C9" w:rsidRDefault="00F306C9" w:rsidP="00F306C9">
      <w:pPr>
        <w:pStyle w:val="ListParagraph"/>
        <w:ind w:left="0"/>
      </w:pPr>
      <w:del w:id="126" w:author="Seth Turner" w:date="2019-05-16T11:49:00Z">
        <w:r w:rsidDel="003923B2">
          <w:delText>Regarding enrolled acreage, i</w:delText>
        </w:r>
      </w:del>
      <w:ins w:id="127" w:author="Seth Turner" w:date="2019-05-16T11:49:00Z">
        <w:r w:rsidR="003923B2">
          <w:t>I</w:t>
        </w:r>
      </w:ins>
      <w:r>
        <w:t>t is anticipated that under present conditions, year-to-year enrollment will likely remain similar</w:t>
      </w:r>
      <w:r>
        <w:rPr>
          <w:rStyle w:val="FootnoteReference"/>
        </w:rPr>
        <w:footnoteReference w:id="16"/>
      </w:r>
      <w:r>
        <w:t>.  However, there are two potential conditions that could impact future enrollment:</w:t>
      </w:r>
    </w:p>
    <w:p w14:paraId="0A562078" w14:textId="77777777" w:rsidR="00F306C9" w:rsidRDefault="00F306C9" w:rsidP="00F306C9">
      <w:pPr>
        <w:pStyle w:val="ListParagraph"/>
        <w:ind w:left="0"/>
      </w:pPr>
    </w:p>
    <w:p w14:paraId="252858BD" w14:textId="77777777" w:rsidR="00F306C9" w:rsidRDefault="00F306C9" w:rsidP="00F306C9">
      <w:pPr>
        <w:pStyle w:val="ListParagraph"/>
        <w:numPr>
          <w:ilvl w:val="0"/>
          <w:numId w:val="10"/>
        </w:numPr>
      </w:pPr>
      <w:r>
        <w:t>During the first three years of the CNPPID irrigator lease, there was adequate precipitation to grow a good dryland crop, but a dry growing season and poor dryland yields may cause growers to re-evaluate participation.</w:t>
      </w:r>
    </w:p>
    <w:p w14:paraId="17E10688" w14:textId="77777777" w:rsidR="00F306C9" w:rsidRDefault="00F306C9" w:rsidP="00F306C9">
      <w:pPr>
        <w:pStyle w:val="ListParagraph"/>
        <w:numPr>
          <w:ilvl w:val="0"/>
          <w:numId w:val="10"/>
        </w:numPr>
      </w:pPr>
      <w:r>
        <w:t>Improvement in commodity prices may also influence participation if growers are unwilling to risk a potential dry growing season and low yields compared to expected yields (and income) under irrigation.</w:t>
      </w:r>
    </w:p>
    <w:p w14:paraId="2EC447E7" w14:textId="77777777" w:rsidR="00F306C9" w:rsidRDefault="00F306C9" w:rsidP="00F306C9">
      <w:pPr>
        <w:pStyle w:val="ListParagraph"/>
        <w:ind w:left="0"/>
      </w:pPr>
    </w:p>
    <w:p w14:paraId="55BBC51A" w14:textId="0CF5F892" w:rsidR="003923B2" w:rsidRDefault="003923B2" w:rsidP="00F306C9">
      <w:pPr>
        <w:pStyle w:val="ListParagraph"/>
        <w:ind w:left="0"/>
        <w:rPr>
          <w:ins w:id="130" w:author="Seth Turner" w:date="2019-05-16T11:55:00Z"/>
          <w:szCs w:val="24"/>
        </w:rPr>
      </w:pPr>
      <w:ins w:id="131" w:author="Seth Turner" w:date="2019-05-16T11:50:00Z">
        <w:r>
          <w:rPr>
            <w:szCs w:val="24"/>
          </w:rPr>
          <w:lastRenderedPageBreak/>
          <w:t xml:space="preserve">While the EDO has not done </w:t>
        </w:r>
      </w:ins>
      <w:ins w:id="132" w:author="Seth Turner" w:date="2019-05-16T11:55:00Z">
        <w:r>
          <w:rPr>
            <w:szCs w:val="24"/>
          </w:rPr>
          <w:t>specific model runs</w:t>
        </w:r>
      </w:ins>
      <w:ins w:id="133" w:author="Seth Turner" w:date="2019-05-16T11:50:00Z">
        <w:r>
          <w:rPr>
            <w:szCs w:val="24"/>
          </w:rPr>
          <w:t xml:space="preserve"> to reflect potential variability in these circumstances, </w:t>
        </w:r>
      </w:ins>
      <w:ins w:id="134" w:author="Seth Turner" w:date="2019-05-16T11:56:00Z">
        <w:r w:rsidR="008D0F0C">
          <w:rPr>
            <w:szCs w:val="24"/>
          </w:rPr>
          <w:t xml:space="preserve">Scoring Subcommittee </w:t>
        </w:r>
      </w:ins>
      <w:ins w:id="135" w:author="Seth Turner" w:date="2019-05-16T11:55:00Z">
        <w:r w:rsidR="008D0F0C">
          <w:rPr>
            <w:szCs w:val="24"/>
          </w:rPr>
          <w:t xml:space="preserve">discussion of whether to make score adjustments to </w:t>
        </w:r>
      </w:ins>
      <w:ins w:id="136" w:author="Seth Turner" w:date="2019-05-16T11:56:00Z">
        <w:r w:rsidR="008D0F0C">
          <w:rPr>
            <w:szCs w:val="24"/>
          </w:rPr>
          <w:t>reflect this uncertainty is warranted.</w:t>
        </w:r>
      </w:ins>
    </w:p>
    <w:p w14:paraId="5B626FCA" w14:textId="77777777" w:rsidR="003923B2" w:rsidRDefault="003923B2" w:rsidP="00F306C9">
      <w:pPr>
        <w:pStyle w:val="ListParagraph"/>
        <w:ind w:left="0"/>
        <w:rPr>
          <w:ins w:id="137" w:author="Seth Turner" w:date="2019-05-16T11:55:00Z"/>
          <w:szCs w:val="24"/>
        </w:rPr>
      </w:pPr>
    </w:p>
    <w:p w14:paraId="3B07411C" w14:textId="534DBAC0" w:rsidR="00F306C9" w:rsidRDefault="00F306C9" w:rsidP="00F306C9">
      <w:pPr>
        <w:pStyle w:val="ListParagraph"/>
        <w:ind w:left="0"/>
        <w:rPr>
          <w:szCs w:val="24"/>
        </w:rPr>
      </w:pPr>
      <w:r>
        <w:rPr>
          <w:szCs w:val="24"/>
        </w:rPr>
        <w:t xml:space="preserve">In addition, while it is certainly possible that the enrollment cap could increase above 3,000 acres, that is the limit defined in the current 5-year water leasing agreement for the 2019-2023 irrigation seasons.  At this time, with a fairly wide range of acreage enrollments through the first four years of project operations, the EDO found it unnecessary to speculate on potential future increases to the enrollment cap.  If and when such a scenario arises, the EDO can work with the Scoring Subcommittee to update this analysis and modify the results </w:t>
      </w:r>
      <w:del w:id="138" w:author="Seth Turner" w:date="2019-05-16T11:57:00Z">
        <w:r w:rsidDel="008D0F0C">
          <w:rPr>
            <w:szCs w:val="24"/>
          </w:rPr>
          <w:delText xml:space="preserve">presented in Table 7 and Figure 1 </w:delText>
        </w:r>
      </w:del>
      <w:r>
        <w:rPr>
          <w:szCs w:val="24"/>
        </w:rPr>
        <w:t>to determine if changes to the score are warranted.</w:t>
      </w:r>
    </w:p>
    <w:p w14:paraId="613A40BB" w14:textId="77777777" w:rsidR="00C90EEB" w:rsidRDefault="00C90EEB" w:rsidP="00C90EEB">
      <w:pPr>
        <w:rPr>
          <w:ins w:id="139" w:author="Seth Turner" w:date="2019-05-16T11:34:00Z"/>
          <w:szCs w:val="24"/>
        </w:rPr>
      </w:pPr>
    </w:p>
    <w:p w14:paraId="12D2392D" w14:textId="78638A27" w:rsidR="00C90EEB" w:rsidRPr="000C0E9E" w:rsidRDefault="00C90EEB" w:rsidP="00C90EEB">
      <w:pPr>
        <w:pStyle w:val="ListParagraph"/>
        <w:numPr>
          <w:ilvl w:val="0"/>
          <w:numId w:val="15"/>
        </w:numPr>
        <w:spacing w:before="120" w:after="240"/>
        <w:rPr>
          <w:ins w:id="140" w:author="Seth Turner" w:date="2019-05-16T11:34:00Z"/>
          <w:b/>
          <w:i/>
        </w:rPr>
      </w:pPr>
      <w:ins w:id="141" w:author="Seth Turner" w:date="2019-05-16T11:34:00Z">
        <w:r>
          <w:rPr>
            <w:b/>
            <w:i/>
          </w:rPr>
          <w:t>Irrigation Allocation Scenarios</w:t>
        </w:r>
      </w:ins>
    </w:p>
    <w:p w14:paraId="401456D3" w14:textId="130416A1" w:rsidR="008B76DB" w:rsidRDefault="00A11F42" w:rsidP="00C90EEB">
      <w:pPr>
        <w:rPr>
          <w:ins w:id="142" w:author="Seth Turner" w:date="2019-05-16T11:35:00Z"/>
          <w:szCs w:val="24"/>
        </w:rPr>
      </w:pPr>
      <w:ins w:id="143" w:author="Seth Turner" w:date="2019-05-16T12:11:00Z">
        <w:r>
          <w:rPr>
            <w:szCs w:val="24"/>
          </w:rPr>
          <w:t xml:space="preserve">In order to provide a range of potential scores for the Scoring Subcommittee to consider, </w:t>
        </w:r>
      </w:ins>
      <w:del w:id="144" w:author="Seth Turner" w:date="2019-05-16T12:11:00Z">
        <w:r w:rsidR="008B76DB" w:rsidRPr="00C90EEB" w:rsidDel="00A11F42">
          <w:rPr>
            <w:szCs w:val="24"/>
          </w:rPr>
          <w:delText>T</w:delText>
        </w:r>
      </w:del>
      <w:ins w:id="145" w:author="Seth Turner" w:date="2019-05-16T12:11:00Z">
        <w:r>
          <w:rPr>
            <w:szCs w:val="24"/>
          </w:rPr>
          <w:t>t</w:t>
        </w:r>
      </w:ins>
      <w:r w:rsidR="008B76DB" w:rsidRPr="00C90EEB">
        <w:rPr>
          <w:szCs w:val="24"/>
        </w:rPr>
        <w:t xml:space="preserve">he EDO </w:t>
      </w:r>
      <w:del w:id="146" w:author="Seth Turner" w:date="2019-05-16T12:11:00Z">
        <w:r w:rsidR="008B76DB" w:rsidRPr="00C90EEB" w:rsidDel="00A11F42">
          <w:rPr>
            <w:szCs w:val="24"/>
          </w:rPr>
          <w:delText>considered</w:delText>
        </w:r>
      </w:del>
      <w:ins w:id="147" w:author="Seth Turner" w:date="2019-05-16T12:11:00Z">
        <w:r>
          <w:rPr>
            <w:szCs w:val="24"/>
          </w:rPr>
          <w:t>evaluated</w:t>
        </w:r>
      </w:ins>
      <w:r w:rsidR="008B76DB" w:rsidRPr="00C90EEB">
        <w:rPr>
          <w:szCs w:val="24"/>
        </w:rPr>
        <w:t xml:space="preserve"> three </w:t>
      </w:r>
      <w:ins w:id="148" w:author="Seth Turner" w:date="2019-05-16T11:34:00Z">
        <w:r w:rsidR="00C90EEB">
          <w:rPr>
            <w:szCs w:val="24"/>
          </w:rPr>
          <w:t xml:space="preserve">irrigation </w:t>
        </w:r>
      </w:ins>
      <w:r w:rsidR="008B76DB" w:rsidRPr="00C90EEB">
        <w:rPr>
          <w:szCs w:val="24"/>
        </w:rPr>
        <w:t>allocation scenarios:</w:t>
      </w:r>
    </w:p>
    <w:p w14:paraId="7488D9B9" w14:textId="77777777" w:rsidR="00C90EEB" w:rsidRPr="00C90EEB" w:rsidRDefault="00C90EEB" w:rsidP="00C90EEB">
      <w:pPr>
        <w:rPr>
          <w:szCs w:val="24"/>
        </w:rPr>
      </w:pPr>
    </w:p>
    <w:p w14:paraId="461F4FA9" w14:textId="2750E375" w:rsidR="008B76DB" w:rsidRDefault="008B76DB" w:rsidP="008B76DB">
      <w:pPr>
        <w:pStyle w:val="ListParagraph"/>
        <w:numPr>
          <w:ilvl w:val="1"/>
          <w:numId w:val="8"/>
        </w:numPr>
        <w:rPr>
          <w:szCs w:val="24"/>
        </w:rPr>
      </w:pPr>
      <w:r w:rsidRPr="00E535E6">
        <w:rPr>
          <w:szCs w:val="24"/>
          <w:u w:val="single"/>
        </w:rPr>
        <w:t>Scenario 1</w:t>
      </w:r>
      <w:r>
        <w:rPr>
          <w:szCs w:val="24"/>
        </w:rPr>
        <w:t>:  Full allocation in all years</w:t>
      </w:r>
      <w:r w:rsidR="00E535E6">
        <w:rPr>
          <w:szCs w:val="24"/>
        </w:rPr>
        <w:t>, 1947-1994</w:t>
      </w:r>
      <w:r w:rsidR="00FE4A5E">
        <w:rPr>
          <w:szCs w:val="24"/>
        </w:rPr>
        <w:t xml:space="preserve"> (0 percent reduced allocation)</w:t>
      </w:r>
      <w:r w:rsidR="00E535E6">
        <w:rPr>
          <w:szCs w:val="24"/>
        </w:rPr>
        <w:t>.  This scenario was directly simulated using the score model.</w:t>
      </w:r>
    </w:p>
    <w:p w14:paraId="2A983BA2" w14:textId="3A718756" w:rsidR="00E535E6" w:rsidRDefault="00E535E6" w:rsidP="008B76DB">
      <w:pPr>
        <w:pStyle w:val="ListParagraph"/>
        <w:numPr>
          <w:ilvl w:val="1"/>
          <w:numId w:val="8"/>
        </w:numPr>
        <w:rPr>
          <w:szCs w:val="24"/>
        </w:rPr>
      </w:pPr>
      <w:r w:rsidRPr="00E535E6">
        <w:rPr>
          <w:szCs w:val="24"/>
          <w:u w:val="single"/>
        </w:rPr>
        <w:t>Scenario 2</w:t>
      </w:r>
      <w:r>
        <w:rPr>
          <w:szCs w:val="24"/>
        </w:rPr>
        <w:t xml:space="preserve">:  Full allocation in all wet and normal years, reduced allocation in all dry years.  Dry years represent 25 percent of the study period, or 12 out of 48 years.  In those years, enrolled acreage was </w:t>
      </w:r>
      <w:r w:rsidR="001032E4">
        <w:rPr>
          <w:szCs w:val="24"/>
        </w:rPr>
        <w:t xml:space="preserve">assumed to be </w:t>
      </w:r>
      <w:r>
        <w:rPr>
          <w:szCs w:val="24"/>
        </w:rPr>
        <w:t>zero.</w:t>
      </w:r>
      <w:ins w:id="149" w:author="Seth Turner" w:date="2019-05-16T12:17:00Z">
        <w:r w:rsidR="00E448AF">
          <w:rPr>
            <w:szCs w:val="24"/>
          </w:rPr>
          <w:t xml:space="preserve">  While 25 percent of years having a reduced allocation far exceeds the historical </w:t>
        </w:r>
      </w:ins>
      <w:ins w:id="150" w:author="Seth Turner" w:date="2019-05-16T12:18:00Z">
        <w:r w:rsidR="00E448AF">
          <w:rPr>
            <w:szCs w:val="24"/>
          </w:rPr>
          <w:t xml:space="preserve">occurrence of such year, </w:t>
        </w:r>
      </w:ins>
      <w:del w:id="151" w:author="Seth Turner" w:date="2019-05-16T12:18:00Z">
        <w:r w:rsidDel="00E448AF">
          <w:rPr>
            <w:szCs w:val="24"/>
          </w:rPr>
          <w:delText xml:space="preserve">  T</w:delText>
        </w:r>
      </w:del>
      <w:ins w:id="152" w:author="Seth Turner" w:date="2019-05-16T12:18:00Z">
        <w:r w:rsidR="00E448AF">
          <w:rPr>
            <w:szCs w:val="24"/>
          </w:rPr>
          <w:t>t</w:t>
        </w:r>
      </w:ins>
      <w:r>
        <w:rPr>
          <w:szCs w:val="24"/>
        </w:rPr>
        <w:t>his scenario</w:t>
      </w:r>
      <w:ins w:id="153" w:author="Seth Turner" w:date="2019-05-16T12:19:00Z">
        <w:r w:rsidR="00E448AF">
          <w:rPr>
            <w:szCs w:val="24"/>
          </w:rPr>
          <w:t xml:space="preserve"> provided a contrast to Scenario 1 that could be</w:t>
        </w:r>
      </w:ins>
      <w:del w:id="154" w:author="Seth Turner" w:date="2019-05-16T12:19:00Z">
        <w:r w:rsidDel="00E448AF">
          <w:rPr>
            <w:szCs w:val="24"/>
          </w:rPr>
          <w:delText xml:space="preserve"> was </w:delText>
        </w:r>
      </w:del>
      <w:ins w:id="155" w:author="Seth Turner" w:date="2019-05-16T14:59:00Z">
        <w:r w:rsidR="00590981">
          <w:rPr>
            <w:szCs w:val="24"/>
          </w:rPr>
          <w:t xml:space="preserve"> </w:t>
        </w:r>
      </w:ins>
      <w:r>
        <w:rPr>
          <w:szCs w:val="24"/>
        </w:rPr>
        <w:t>directly simulated using the score model.</w:t>
      </w:r>
    </w:p>
    <w:p w14:paraId="6F257655" w14:textId="2AF18000" w:rsidR="00E535E6" w:rsidRPr="003A43FE" w:rsidRDefault="00E535E6" w:rsidP="00C01128">
      <w:pPr>
        <w:pStyle w:val="ListParagraph"/>
        <w:numPr>
          <w:ilvl w:val="1"/>
          <w:numId w:val="8"/>
        </w:numPr>
        <w:spacing w:after="240"/>
        <w:rPr>
          <w:szCs w:val="24"/>
        </w:rPr>
      </w:pPr>
      <w:r>
        <w:rPr>
          <w:szCs w:val="24"/>
          <w:u w:val="single"/>
        </w:rPr>
        <w:t>Scenario 3</w:t>
      </w:r>
      <w:r w:rsidRPr="00E535E6">
        <w:rPr>
          <w:szCs w:val="24"/>
        </w:rPr>
        <w:t>:</w:t>
      </w:r>
      <w:r>
        <w:rPr>
          <w:szCs w:val="24"/>
        </w:rPr>
        <w:t xml:space="preserve">  Allocation corresponding to CNPPID’s </w:t>
      </w:r>
      <w:ins w:id="156" w:author="Seth Turner" w:date="2019-05-16T12:21:00Z">
        <w:r w:rsidR="00E448AF">
          <w:rPr>
            <w:szCs w:val="24"/>
          </w:rPr>
          <w:t xml:space="preserve">overall long-term </w:t>
        </w:r>
      </w:ins>
      <w:r>
        <w:rPr>
          <w:szCs w:val="24"/>
        </w:rPr>
        <w:t>historical operations.  While CNPPID had full allocations for all years 1947-1994, there have been subsequent years with reduced allocation</w:t>
      </w:r>
      <w:r>
        <w:rPr>
          <w:rStyle w:val="FootnoteReference"/>
          <w:szCs w:val="24"/>
        </w:rPr>
        <w:footnoteReference w:id="17"/>
      </w:r>
      <w:r w:rsidR="00954583">
        <w:rPr>
          <w:szCs w:val="24"/>
        </w:rPr>
        <w:t>,</w:t>
      </w:r>
      <w:r>
        <w:rPr>
          <w:szCs w:val="24"/>
        </w:rPr>
        <w:t xml:space="preserve"> 2005-2009 and 2013-2015</w:t>
      </w:r>
      <w:r w:rsidR="00954583">
        <w:rPr>
          <w:szCs w:val="24"/>
        </w:rPr>
        <w:t xml:space="preserve">, </w:t>
      </w:r>
      <w:r w:rsidR="00DD10B9">
        <w:rPr>
          <w:szCs w:val="24"/>
        </w:rPr>
        <w:t>which is</w:t>
      </w:r>
      <w:r w:rsidR="00954583">
        <w:rPr>
          <w:szCs w:val="24"/>
        </w:rPr>
        <w:t xml:space="preserve"> 8 years </w:t>
      </w:r>
      <w:r w:rsidR="00DD10B9">
        <w:rPr>
          <w:szCs w:val="24"/>
        </w:rPr>
        <w:t>out of</w:t>
      </w:r>
      <w:r w:rsidR="00954583">
        <w:rPr>
          <w:szCs w:val="24"/>
        </w:rPr>
        <w:t xml:space="preserve"> 78 total years of irrigation operations (10.26 percent of the time)</w:t>
      </w:r>
      <w:ins w:id="157" w:author="Seth Turner" w:date="2019-05-16T12:15:00Z">
        <w:r w:rsidR="00A11F42">
          <w:rPr>
            <w:szCs w:val="24"/>
          </w:rPr>
          <w:t xml:space="preserve"> from 1942 to the present</w:t>
        </w:r>
      </w:ins>
      <w:r w:rsidR="00954583">
        <w:rPr>
          <w:szCs w:val="24"/>
        </w:rPr>
        <w:t xml:space="preserve">.  </w:t>
      </w:r>
      <w:r w:rsidR="000E0677">
        <w:rPr>
          <w:szCs w:val="24"/>
        </w:rPr>
        <w:t>Since</w:t>
      </w:r>
      <w:r w:rsidR="00954583">
        <w:rPr>
          <w:szCs w:val="24"/>
        </w:rPr>
        <w:t xml:space="preserve"> all of the reduced-allocation years were within or immediately preceding the First Increment, the EDO determined that </w:t>
      </w:r>
      <w:r w:rsidR="000E0677">
        <w:rPr>
          <w:szCs w:val="24"/>
        </w:rPr>
        <w:t>a</w:t>
      </w:r>
      <w:r w:rsidR="00954583">
        <w:rPr>
          <w:szCs w:val="24"/>
        </w:rPr>
        <w:t xml:space="preserve"> scenario</w:t>
      </w:r>
      <w:r w:rsidR="000E0677">
        <w:rPr>
          <w:szCs w:val="24"/>
        </w:rPr>
        <w:t xml:space="preserve"> corresponding to this frequency of reduced allocation</w:t>
      </w:r>
      <w:r w:rsidR="00954583">
        <w:rPr>
          <w:szCs w:val="24"/>
        </w:rPr>
        <w:t xml:space="preserve"> should be represented in the score analysis</w:t>
      </w:r>
      <w:ins w:id="158" w:author="Seth Turner" w:date="2019-05-16T12:21:00Z">
        <w:r w:rsidR="00E448AF">
          <w:rPr>
            <w:szCs w:val="24"/>
          </w:rPr>
          <w:t xml:space="preserve"> to spur discussion by the Scoring Subcommittee as to </w:t>
        </w:r>
        <w:r w:rsidR="00E448AF">
          <w:t>whether this occurrence represents a new operational paradigm for CNPPID or whether it was an anomalous condition not likely to recur during the anticipated operational period for the CNPPID irrigator lease.</w:t>
        </w:r>
      </w:ins>
      <w:r w:rsidR="00954583">
        <w:rPr>
          <w:szCs w:val="24"/>
        </w:rPr>
        <w:t xml:space="preserve">.   </w:t>
      </w:r>
      <w:r>
        <w:rPr>
          <w:szCs w:val="24"/>
        </w:rPr>
        <w:t xml:space="preserve">    </w:t>
      </w:r>
    </w:p>
    <w:p w14:paraId="7DA5765C" w14:textId="5E5DE14E" w:rsidR="0051467C" w:rsidRDefault="000E0677" w:rsidP="00F02132">
      <w:pPr>
        <w:pStyle w:val="ListParagraph"/>
        <w:spacing w:before="120" w:after="240"/>
        <w:ind w:left="0"/>
      </w:pPr>
      <w:r>
        <w:t xml:space="preserve">As indicated in Table 3, score analyses utilize the annual hydrologic condition, applied to each monthly time step.  </w:t>
      </w:r>
      <w:r w:rsidR="0051467C" w:rsidRPr="00204452">
        <w:rPr>
          <w:b/>
        </w:rPr>
        <w:t>Table 6</w:t>
      </w:r>
      <w:r w:rsidR="0051467C">
        <w:t xml:space="preserve"> shows the annual hydrologic condition for the years following the end of the 1947-1994 model study period</w:t>
      </w:r>
      <w:r w:rsidR="00594F70">
        <w:t>; years with reduced allocation are highlighted</w:t>
      </w:r>
      <w:r w:rsidR="0051467C">
        <w:t>.</w:t>
      </w:r>
    </w:p>
    <w:p w14:paraId="75C890F9" w14:textId="77777777" w:rsidR="009477EC" w:rsidRDefault="009477EC">
      <w:pPr>
        <w:rPr>
          <w:ins w:id="159" w:author="Seth Turner" w:date="2019-05-20T12:16:00Z"/>
          <w:b/>
        </w:rPr>
      </w:pPr>
      <w:ins w:id="160" w:author="Seth Turner" w:date="2019-05-20T12:16:00Z">
        <w:r>
          <w:rPr>
            <w:b/>
          </w:rPr>
          <w:br w:type="page"/>
        </w:r>
      </w:ins>
    </w:p>
    <w:p w14:paraId="725DD737" w14:textId="79776E1F" w:rsidR="00594F70" w:rsidRPr="00594F70" w:rsidRDefault="00594F70" w:rsidP="00594F70">
      <w:pPr>
        <w:pStyle w:val="ListParagraph"/>
        <w:spacing w:before="120"/>
        <w:ind w:left="0"/>
        <w:rPr>
          <w:b/>
        </w:rPr>
      </w:pPr>
      <w:r w:rsidRPr="00594F70">
        <w:rPr>
          <w:b/>
        </w:rPr>
        <w:lastRenderedPageBreak/>
        <w:t>Table 6.  Annual Hydrologic Condition, 1995-2018</w:t>
      </w:r>
    </w:p>
    <w:tbl>
      <w:tblPr>
        <w:tblStyle w:val="TableGrid"/>
        <w:tblW w:w="0" w:type="auto"/>
        <w:tblLook w:val="04A0" w:firstRow="1" w:lastRow="0" w:firstColumn="1" w:lastColumn="0" w:noHBand="0" w:noVBand="1"/>
      </w:tblPr>
      <w:tblGrid>
        <w:gridCol w:w="2324"/>
        <w:gridCol w:w="2351"/>
        <w:gridCol w:w="2324"/>
        <w:gridCol w:w="2351"/>
      </w:tblGrid>
      <w:tr w:rsidR="0051467C" w14:paraId="5F8BC65B" w14:textId="77777777" w:rsidTr="00594F70">
        <w:tc>
          <w:tcPr>
            <w:tcW w:w="2394" w:type="dxa"/>
            <w:shd w:val="clear" w:color="auto" w:fill="C2D69B" w:themeFill="accent3" w:themeFillTint="99"/>
            <w:vAlign w:val="bottom"/>
          </w:tcPr>
          <w:p w14:paraId="43FEFFDC" w14:textId="21F29821" w:rsidR="0051467C" w:rsidRPr="0051467C" w:rsidRDefault="0051467C" w:rsidP="0051467C">
            <w:pPr>
              <w:pStyle w:val="ListParagraph"/>
              <w:ind w:left="0"/>
              <w:jc w:val="center"/>
              <w:rPr>
                <w:b/>
              </w:rPr>
            </w:pPr>
            <w:r w:rsidRPr="0051467C">
              <w:rPr>
                <w:b/>
              </w:rPr>
              <w:t>Year</w:t>
            </w:r>
          </w:p>
        </w:tc>
        <w:tc>
          <w:tcPr>
            <w:tcW w:w="2394" w:type="dxa"/>
            <w:shd w:val="clear" w:color="auto" w:fill="C2D69B" w:themeFill="accent3" w:themeFillTint="99"/>
            <w:vAlign w:val="bottom"/>
          </w:tcPr>
          <w:p w14:paraId="28AA78CF" w14:textId="11583F56" w:rsidR="0051467C" w:rsidRPr="0051467C" w:rsidRDefault="0051467C" w:rsidP="0051467C">
            <w:pPr>
              <w:pStyle w:val="ListParagraph"/>
              <w:ind w:left="0"/>
              <w:jc w:val="center"/>
              <w:rPr>
                <w:b/>
              </w:rPr>
            </w:pPr>
            <w:r w:rsidRPr="0051467C">
              <w:rPr>
                <w:b/>
              </w:rPr>
              <w:t>Annual Hydrologic Condition</w:t>
            </w:r>
          </w:p>
        </w:tc>
        <w:tc>
          <w:tcPr>
            <w:tcW w:w="2394" w:type="dxa"/>
            <w:shd w:val="clear" w:color="auto" w:fill="C2D69B" w:themeFill="accent3" w:themeFillTint="99"/>
            <w:vAlign w:val="bottom"/>
          </w:tcPr>
          <w:p w14:paraId="2EE96788" w14:textId="54AEF163" w:rsidR="0051467C" w:rsidRPr="0051467C" w:rsidRDefault="0051467C" w:rsidP="0051467C">
            <w:pPr>
              <w:pStyle w:val="ListParagraph"/>
              <w:ind w:left="0"/>
              <w:jc w:val="center"/>
              <w:rPr>
                <w:b/>
              </w:rPr>
            </w:pPr>
            <w:r w:rsidRPr="0051467C">
              <w:rPr>
                <w:b/>
              </w:rPr>
              <w:t>Year</w:t>
            </w:r>
          </w:p>
        </w:tc>
        <w:tc>
          <w:tcPr>
            <w:tcW w:w="2394" w:type="dxa"/>
            <w:shd w:val="clear" w:color="auto" w:fill="C2D69B" w:themeFill="accent3" w:themeFillTint="99"/>
            <w:vAlign w:val="bottom"/>
          </w:tcPr>
          <w:p w14:paraId="4B358713" w14:textId="7ED9CD52" w:rsidR="0051467C" w:rsidRPr="0051467C" w:rsidRDefault="0051467C" w:rsidP="0051467C">
            <w:pPr>
              <w:pStyle w:val="ListParagraph"/>
              <w:ind w:left="0"/>
              <w:jc w:val="center"/>
              <w:rPr>
                <w:b/>
              </w:rPr>
            </w:pPr>
            <w:r w:rsidRPr="0051467C">
              <w:rPr>
                <w:b/>
              </w:rPr>
              <w:t>Annual Hydrologic Condition</w:t>
            </w:r>
          </w:p>
        </w:tc>
      </w:tr>
      <w:tr w:rsidR="00594F70" w14:paraId="2C263425" w14:textId="77777777" w:rsidTr="00594F70">
        <w:tc>
          <w:tcPr>
            <w:tcW w:w="2394" w:type="dxa"/>
          </w:tcPr>
          <w:p w14:paraId="104584D3" w14:textId="35C90066" w:rsidR="00594F70" w:rsidRDefault="00594F70" w:rsidP="00594F70">
            <w:pPr>
              <w:pStyle w:val="ListParagraph"/>
              <w:ind w:left="0"/>
              <w:jc w:val="center"/>
            </w:pPr>
            <w:r>
              <w:t>1995</w:t>
            </w:r>
          </w:p>
        </w:tc>
        <w:tc>
          <w:tcPr>
            <w:tcW w:w="2394" w:type="dxa"/>
            <w:vAlign w:val="bottom"/>
          </w:tcPr>
          <w:p w14:paraId="56055E7B" w14:textId="4114F039" w:rsidR="00594F70" w:rsidRPr="00594F70" w:rsidRDefault="00594F70" w:rsidP="00594F70">
            <w:pPr>
              <w:pStyle w:val="ListParagraph"/>
              <w:ind w:left="0"/>
              <w:jc w:val="center"/>
              <w:rPr>
                <w:szCs w:val="24"/>
              </w:rPr>
            </w:pPr>
            <w:r w:rsidRPr="00594F70">
              <w:rPr>
                <w:color w:val="000000"/>
                <w:szCs w:val="24"/>
              </w:rPr>
              <w:t>WET</w:t>
            </w:r>
          </w:p>
        </w:tc>
        <w:tc>
          <w:tcPr>
            <w:tcW w:w="2394" w:type="dxa"/>
            <w:shd w:val="clear" w:color="auto" w:fill="FFFF00"/>
          </w:tcPr>
          <w:p w14:paraId="270667A2" w14:textId="01C7EE77" w:rsidR="00594F70" w:rsidRDefault="00594F70" w:rsidP="00594F70">
            <w:pPr>
              <w:pStyle w:val="ListParagraph"/>
              <w:ind w:left="0"/>
              <w:jc w:val="center"/>
            </w:pPr>
            <w:r>
              <w:t>2007</w:t>
            </w:r>
          </w:p>
        </w:tc>
        <w:tc>
          <w:tcPr>
            <w:tcW w:w="2394" w:type="dxa"/>
            <w:shd w:val="clear" w:color="auto" w:fill="FFFF00"/>
            <w:vAlign w:val="bottom"/>
          </w:tcPr>
          <w:p w14:paraId="3BC26840" w14:textId="0ACA09D7" w:rsidR="00594F70" w:rsidRPr="00594F70" w:rsidRDefault="00594F70" w:rsidP="00594F70">
            <w:pPr>
              <w:pStyle w:val="ListParagraph"/>
              <w:ind w:left="0"/>
              <w:jc w:val="center"/>
              <w:rPr>
                <w:szCs w:val="24"/>
              </w:rPr>
            </w:pPr>
            <w:r w:rsidRPr="00594F70">
              <w:rPr>
                <w:color w:val="000000"/>
                <w:szCs w:val="24"/>
              </w:rPr>
              <w:t>NORMAL</w:t>
            </w:r>
          </w:p>
        </w:tc>
      </w:tr>
      <w:tr w:rsidR="00594F70" w14:paraId="48F07379" w14:textId="77777777" w:rsidTr="00594F70">
        <w:tc>
          <w:tcPr>
            <w:tcW w:w="2394" w:type="dxa"/>
          </w:tcPr>
          <w:p w14:paraId="50AB4190" w14:textId="724B8703" w:rsidR="00594F70" w:rsidRDefault="00594F70" w:rsidP="00594F70">
            <w:pPr>
              <w:pStyle w:val="ListParagraph"/>
              <w:ind w:left="0"/>
              <w:jc w:val="center"/>
            </w:pPr>
            <w:r>
              <w:t>1996</w:t>
            </w:r>
          </w:p>
        </w:tc>
        <w:tc>
          <w:tcPr>
            <w:tcW w:w="2394" w:type="dxa"/>
            <w:vAlign w:val="bottom"/>
          </w:tcPr>
          <w:p w14:paraId="54FF0E26" w14:textId="5B50839C" w:rsidR="00594F70" w:rsidRPr="00594F70" w:rsidRDefault="00594F70" w:rsidP="00594F70">
            <w:pPr>
              <w:pStyle w:val="ListParagraph"/>
              <w:ind w:left="0"/>
              <w:jc w:val="center"/>
              <w:rPr>
                <w:szCs w:val="24"/>
              </w:rPr>
            </w:pPr>
            <w:r w:rsidRPr="00594F70">
              <w:rPr>
                <w:color w:val="000000"/>
                <w:szCs w:val="24"/>
              </w:rPr>
              <w:t>WET</w:t>
            </w:r>
          </w:p>
        </w:tc>
        <w:tc>
          <w:tcPr>
            <w:tcW w:w="2394" w:type="dxa"/>
            <w:shd w:val="clear" w:color="auto" w:fill="FFFF00"/>
          </w:tcPr>
          <w:p w14:paraId="57CEA3AA" w14:textId="12373E31" w:rsidR="00594F70" w:rsidRDefault="00594F70" w:rsidP="00594F70">
            <w:pPr>
              <w:pStyle w:val="ListParagraph"/>
              <w:ind w:left="0"/>
              <w:jc w:val="center"/>
            </w:pPr>
            <w:r>
              <w:t>2008</w:t>
            </w:r>
          </w:p>
        </w:tc>
        <w:tc>
          <w:tcPr>
            <w:tcW w:w="2394" w:type="dxa"/>
            <w:shd w:val="clear" w:color="auto" w:fill="FFFF00"/>
            <w:vAlign w:val="bottom"/>
          </w:tcPr>
          <w:p w14:paraId="2D69A51F" w14:textId="03E8348E" w:rsidR="00594F70" w:rsidRPr="00594F70" w:rsidRDefault="00594F70" w:rsidP="00594F70">
            <w:pPr>
              <w:pStyle w:val="ListParagraph"/>
              <w:ind w:left="0"/>
              <w:jc w:val="center"/>
              <w:rPr>
                <w:szCs w:val="24"/>
              </w:rPr>
            </w:pPr>
            <w:r w:rsidRPr="00594F70">
              <w:rPr>
                <w:color w:val="000000"/>
                <w:szCs w:val="24"/>
              </w:rPr>
              <w:t>NORMAL</w:t>
            </w:r>
          </w:p>
        </w:tc>
      </w:tr>
      <w:tr w:rsidR="00594F70" w14:paraId="7BEC97DD" w14:textId="77777777" w:rsidTr="00594F70">
        <w:tc>
          <w:tcPr>
            <w:tcW w:w="2394" w:type="dxa"/>
          </w:tcPr>
          <w:p w14:paraId="4B8AC14C" w14:textId="58214511" w:rsidR="00594F70" w:rsidRDefault="00594F70" w:rsidP="00594F70">
            <w:pPr>
              <w:pStyle w:val="ListParagraph"/>
              <w:ind w:left="0"/>
              <w:jc w:val="center"/>
            </w:pPr>
            <w:r>
              <w:t>1997</w:t>
            </w:r>
          </w:p>
        </w:tc>
        <w:tc>
          <w:tcPr>
            <w:tcW w:w="2394" w:type="dxa"/>
            <w:vAlign w:val="bottom"/>
          </w:tcPr>
          <w:p w14:paraId="2526605F" w14:textId="3AD5EDC2" w:rsidR="00594F70" w:rsidRPr="00594F70" w:rsidRDefault="00594F70" w:rsidP="00594F70">
            <w:pPr>
              <w:pStyle w:val="ListParagraph"/>
              <w:ind w:left="0"/>
              <w:jc w:val="center"/>
              <w:rPr>
                <w:szCs w:val="24"/>
              </w:rPr>
            </w:pPr>
            <w:r w:rsidRPr="00594F70">
              <w:rPr>
                <w:color w:val="000000"/>
                <w:szCs w:val="24"/>
              </w:rPr>
              <w:t>WET</w:t>
            </w:r>
          </w:p>
        </w:tc>
        <w:tc>
          <w:tcPr>
            <w:tcW w:w="2394" w:type="dxa"/>
            <w:shd w:val="clear" w:color="auto" w:fill="FFFF00"/>
          </w:tcPr>
          <w:p w14:paraId="4C4BD53B" w14:textId="1959CB5A" w:rsidR="00594F70" w:rsidRDefault="00594F70" w:rsidP="00594F70">
            <w:pPr>
              <w:pStyle w:val="ListParagraph"/>
              <w:ind w:left="0"/>
              <w:jc w:val="center"/>
            </w:pPr>
            <w:r>
              <w:t>2009</w:t>
            </w:r>
          </w:p>
        </w:tc>
        <w:tc>
          <w:tcPr>
            <w:tcW w:w="2394" w:type="dxa"/>
            <w:shd w:val="clear" w:color="auto" w:fill="FFFF00"/>
            <w:vAlign w:val="bottom"/>
          </w:tcPr>
          <w:p w14:paraId="14402588" w14:textId="7E34EEF1" w:rsidR="00594F70" w:rsidRPr="00594F70" w:rsidRDefault="00594F70" w:rsidP="00594F70">
            <w:pPr>
              <w:pStyle w:val="ListParagraph"/>
              <w:ind w:left="0"/>
              <w:jc w:val="center"/>
              <w:rPr>
                <w:szCs w:val="24"/>
              </w:rPr>
            </w:pPr>
            <w:r w:rsidRPr="00594F70">
              <w:rPr>
                <w:color w:val="000000"/>
                <w:szCs w:val="24"/>
              </w:rPr>
              <w:t>NORMAL</w:t>
            </w:r>
          </w:p>
        </w:tc>
      </w:tr>
      <w:tr w:rsidR="00594F70" w14:paraId="11BEF8ED" w14:textId="77777777" w:rsidTr="00693B09">
        <w:tc>
          <w:tcPr>
            <w:tcW w:w="2394" w:type="dxa"/>
          </w:tcPr>
          <w:p w14:paraId="3E8AE1BC" w14:textId="607B4B02" w:rsidR="00594F70" w:rsidRDefault="00594F70" w:rsidP="00594F70">
            <w:pPr>
              <w:pStyle w:val="ListParagraph"/>
              <w:ind w:left="0"/>
              <w:jc w:val="center"/>
            </w:pPr>
            <w:r>
              <w:t>1998</w:t>
            </w:r>
          </w:p>
        </w:tc>
        <w:tc>
          <w:tcPr>
            <w:tcW w:w="2394" w:type="dxa"/>
            <w:vAlign w:val="bottom"/>
          </w:tcPr>
          <w:p w14:paraId="7102CB3A" w14:textId="3C0F0F82" w:rsidR="00594F70" w:rsidRPr="00594F70" w:rsidRDefault="00594F70" w:rsidP="00594F70">
            <w:pPr>
              <w:pStyle w:val="ListParagraph"/>
              <w:ind w:left="0"/>
              <w:jc w:val="center"/>
              <w:rPr>
                <w:szCs w:val="24"/>
              </w:rPr>
            </w:pPr>
            <w:r w:rsidRPr="00594F70">
              <w:rPr>
                <w:color w:val="000000"/>
                <w:szCs w:val="24"/>
              </w:rPr>
              <w:t>WET</w:t>
            </w:r>
          </w:p>
        </w:tc>
        <w:tc>
          <w:tcPr>
            <w:tcW w:w="2394" w:type="dxa"/>
          </w:tcPr>
          <w:p w14:paraId="133B596C" w14:textId="4CE7EE6E" w:rsidR="00594F70" w:rsidRDefault="00594F70" w:rsidP="00594F70">
            <w:pPr>
              <w:pStyle w:val="ListParagraph"/>
              <w:ind w:left="0"/>
              <w:jc w:val="center"/>
            </w:pPr>
            <w:r>
              <w:t>2010</w:t>
            </w:r>
          </w:p>
        </w:tc>
        <w:tc>
          <w:tcPr>
            <w:tcW w:w="2394" w:type="dxa"/>
            <w:vAlign w:val="bottom"/>
          </w:tcPr>
          <w:p w14:paraId="66E246B2" w14:textId="4FBF9F11" w:rsidR="00594F70" w:rsidRPr="00594F70" w:rsidRDefault="00594F70" w:rsidP="00594F70">
            <w:pPr>
              <w:pStyle w:val="ListParagraph"/>
              <w:ind w:left="0"/>
              <w:jc w:val="center"/>
              <w:rPr>
                <w:szCs w:val="24"/>
              </w:rPr>
            </w:pPr>
            <w:r w:rsidRPr="00594F70">
              <w:rPr>
                <w:color w:val="000000"/>
                <w:szCs w:val="24"/>
              </w:rPr>
              <w:t>WET</w:t>
            </w:r>
          </w:p>
        </w:tc>
      </w:tr>
      <w:tr w:rsidR="00594F70" w14:paraId="26F277EA" w14:textId="77777777" w:rsidTr="00693B09">
        <w:tc>
          <w:tcPr>
            <w:tcW w:w="2394" w:type="dxa"/>
          </w:tcPr>
          <w:p w14:paraId="666062E7" w14:textId="0734B724" w:rsidR="00594F70" w:rsidRDefault="00594F70" w:rsidP="00594F70">
            <w:pPr>
              <w:pStyle w:val="ListParagraph"/>
              <w:ind w:left="0"/>
              <w:jc w:val="center"/>
            </w:pPr>
            <w:r>
              <w:t>1999</w:t>
            </w:r>
          </w:p>
        </w:tc>
        <w:tc>
          <w:tcPr>
            <w:tcW w:w="2394" w:type="dxa"/>
            <w:vAlign w:val="bottom"/>
          </w:tcPr>
          <w:p w14:paraId="1ABF2AB6" w14:textId="28D2B483" w:rsidR="00594F70" w:rsidRPr="00594F70" w:rsidRDefault="00594F70" w:rsidP="00594F70">
            <w:pPr>
              <w:pStyle w:val="ListParagraph"/>
              <w:ind w:left="0"/>
              <w:jc w:val="center"/>
              <w:rPr>
                <w:szCs w:val="24"/>
              </w:rPr>
            </w:pPr>
            <w:r w:rsidRPr="00594F70">
              <w:rPr>
                <w:color w:val="000000"/>
                <w:szCs w:val="24"/>
              </w:rPr>
              <w:t>WET</w:t>
            </w:r>
          </w:p>
        </w:tc>
        <w:tc>
          <w:tcPr>
            <w:tcW w:w="2394" w:type="dxa"/>
          </w:tcPr>
          <w:p w14:paraId="32D64616" w14:textId="5AD4B481" w:rsidR="00594F70" w:rsidRDefault="00594F70" w:rsidP="00594F70">
            <w:pPr>
              <w:pStyle w:val="ListParagraph"/>
              <w:ind w:left="0"/>
              <w:jc w:val="center"/>
            </w:pPr>
            <w:r>
              <w:t>2011</w:t>
            </w:r>
          </w:p>
        </w:tc>
        <w:tc>
          <w:tcPr>
            <w:tcW w:w="2394" w:type="dxa"/>
            <w:vAlign w:val="bottom"/>
          </w:tcPr>
          <w:p w14:paraId="614B75C9" w14:textId="05463169" w:rsidR="00594F70" w:rsidRPr="00594F70" w:rsidRDefault="00594F70" w:rsidP="00594F70">
            <w:pPr>
              <w:pStyle w:val="ListParagraph"/>
              <w:ind w:left="0"/>
              <w:jc w:val="center"/>
              <w:rPr>
                <w:szCs w:val="24"/>
              </w:rPr>
            </w:pPr>
            <w:r w:rsidRPr="00594F70">
              <w:rPr>
                <w:color w:val="000000"/>
                <w:szCs w:val="24"/>
              </w:rPr>
              <w:t>WET</w:t>
            </w:r>
          </w:p>
        </w:tc>
      </w:tr>
      <w:tr w:rsidR="00594F70" w14:paraId="527F49ED" w14:textId="77777777" w:rsidTr="00693B09">
        <w:tc>
          <w:tcPr>
            <w:tcW w:w="2394" w:type="dxa"/>
          </w:tcPr>
          <w:p w14:paraId="3EEF01F5" w14:textId="7245D189" w:rsidR="00594F70" w:rsidRDefault="00594F70" w:rsidP="00594F70">
            <w:pPr>
              <w:pStyle w:val="ListParagraph"/>
              <w:ind w:left="0"/>
              <w:jc w:val="center"/>
            </w:pPr>
            <w:r>
              <w:t>2000</w:t>
            </w:r>
          </w:p>
        </w:tc>
        <w:tc>
          <w:tcPr>
            <w:tcW w:w="2394" w:type="dxa"/>
            <w:vAlign w:val="bottom"/>
          </w:tcPr>
          <w:p w14:paraId="722AE573" w14:textId="3663C79A" w:rsidR="00594F70" w:rsidRPr="00594F70" w:rsidRDefault="00594F70" w:rsidP="00594F70">
            <w:pPr>
              <w:pStyle w:val="ListParagraph"/>
              <w:ind w:left="0"/>
              <w:jc w:val="center"/>
              <w:rPr>
                <w:szCs w:val="24"/>
              </w:rPr>
            </w:pPr>
            <w:r w:rsidRPr="00594F70">
              <w:rPr>
                <w:color w:val="000000"/>
                <w:szCs w:val="24"/>
              </w:rPr>
              <w:t>WET</w:t>
            </w:r>
          </w:p>
        </w:tc>
        <w:tc>
          <w:tcPr>
            <w:tcW w:w="2394" w:type="dxa"/>
          </w:tcPr>
          <w:p w14:paraId="72B1579F" w14:textId="14ACDE77" w:rsidR="00594F70" w:rsidRDefault="00594F70" w:rsidP="00594F70">
            <w:pPr>
              <w:pStyle w:val="ListParagraph"/>
              <w:ind w:left="0"/>
              <w:jc w:val="center"/>
            </w:pPr>
            <w:r>
              <w:t>2012</w:t>
            </w:r>
          </w:p>
        </w:tc>
        <w:tc>
          <w:tcPr>
            <w:tcW w:w="2394" w:type="dxa"/>
            <w:vAlign w:val="bottom"/>
          </w:tcPr>
          <w:p w14:paraId="187B6FDE" w14:textId="70E241A3" w:rsidR="00594F70" w:rsidRPr="00594F70" w:rsidRDefault="00594F70" w:rsidP="00594F70">
            <w:pPr>
              <w:pStyle w:val="ListParagraph"/>
              <w:ind w:left="0"/>
              <w:jc w:val="center"/>
              <w:rPr>
                <w:szCs w:val="24"/>
              </w:rPr>
            </w:pPr>
            <w:r w:rsidRPr="00594F70">
              <w:rPr>
                <w:color w:val="000000"/>
                <w:szCs w:val="24"/>
              </w:rPr>
              <w:t>NORMAL</w:t>
            </w:r>
          </w:p>
        </w:tc>
      </w:tr>
      <w:tr w:rsidR="00594F70" w14:paraId="50023D04" w14:textId="77777777" w:rsidTr="00594F70">
        <w:tc>
          <w:tcPr>
            <w:tcW w:w="2394" w:type="dxa"/>
          </w:tcPr>
          <w:p w14:paraId="7843DE5D" w14:textId="31CF86BE" w:rsidR="00594F70" w:rsidRDefault="00594F70" w:rsidP="00594F70">
            <w:pPr>
              <w:pStyle w:val="ListParagraph"/>
              <w:ind w:left="0"/>
              <w:jc w:val="center"/>
            </w:pPr>
            <w:r>
              <w:t>2001</w:t>
            </w:r>
          </w:p>
        </w:tc>
        <w:tc>
          <w:tcPr>
            <w:tcW w:w="2394" w:type="dxa"/>
            <w:vAlign w:val="bottom"/>
          </w:tcPr>
          <w:p w14:paraId="5EB68ABF" w14:textId="2CED39C3" w:rsidR="00594F70" w:rsidRPr="00594F70" w:rsidRDefault="00594F70" w:rsidP="00594F70">
            <w:pPr>
              <w:pStyle w:val="ListParagraph"/>
              <w:ind w:left="0"/>
              <w:jc w:val="center"/>
              <w:rPr>
                <w:szCs w:val="24"/>
              </w:rPr>
            </w:pPr>
            <w:r w:rsidRPr="00594F70">
              <w:rPr>
                <w:color w:val="000000"/>
                <w:szCs w:val="24"/>
              </w:rPr>
              <w:t>NORMAL</w:t>
            </w:r>
          </w:p>
        </w:tc>
        <w:tc>
          <w:tcPr>
            <w:tcW w:w="2394" w:type="dxa"/>
            <w:shd w:val="clear" w:color="auto" w:fill="FFFF00"/>
          </w:tcPr>
          <w:p w14:paraId="1BF5B00F" w14:textId="7183EE30" w:rsidR="00594F70" w:rsidRDefault="00594F70" w:rsidP="00594F70">
            <w:pPr>
              <w:pStyle w:val="ListParagraph"/>
              <w:ind w:left="0"/>
              <w:jc w:val="center"/>
            </w:pPr>
            <w:r>
              <w:t>2013</w:t>
            </w:r>
          </w:p>
        </w:tc>
        <w:tc>
          <w:tcPr>
            <w:tcW w:w="2394" w:type="dxa"/>
            <w:shd w:val="clear" w:color="auto" w:fill="FFFF00"/>
            <w:vAlign w:val="bottom"/>
          </w:tcPr>
          <w:p w14:paraId="3B6FEDCA" w14:textId="32FD08C5" w:rsidR="00594F70" w:rsidRPr="00594F70" w:rsidRDefault="00594F70" w:rsidP="00594F70">
            <w:pPr>
              <w:pStyle w:val="ListParagraph"/>
              <w:ind w:left="0"/>
              <w:jc w:val="center"/>
              <w:rPr>
                <w:szCs w:val="24"/>
              </w:rPr>
            </w:pPr>
            <w:r w:rsidRPr="00594F70">
              <w:rPr>
                <w:color w:val="000000"/>
                <w:szCs w:val="24"/>
              </w:rPr>
              <w:t>NORMAL</w:t>
            </w:r>
          </w:p>
        </w:tc>
      </w:tr>
      <w:tr w:rsidR="00594F70" w14:paraId="5BBD43F2" w14:textId="77777777" w:rsidTr="00594F70">
        <w:tc>
          <w:tcPr>
            <w:tcW w:w="2394" w:type="dxa"/>
          </w:tcPr>
          <w:p w14:paraId="00EBAC1B" w14:textId="0CE0E181" w:rsidR="00594F70" w:rsidRDefault="00594F70" w:rsidP="00594F70">
            <w:pPr>
              <w:pStyle w:val="ListParagraph"/>
              <w:ind w:left="0"/>
              <w:jc w:val="center"/>
            </w:pPr>
            <w:r>
              <w:t>2002</w:t>
            </w:r>
          </w:p>
        </w:tc>
        <w:tc>
          <w:tcPr>
            <w:tcW w:w="2394" w:type="dxa"/>
            <w:vAlign w:val="bottom"/>
          </w:tcPr>
          <w:p w14:paraId="6C363FA1" w14:textId="23CDA703" w:rsidR="00594F70" w:rsidRPr="00594F70" w:rsidRDefault="00594F70" w:rsidP="00594F70">
            <w:pPr>
              <w:pStyle w:val="ListParagraph"/>
              <w:ind w:left="0"/>
              <w:jc w:val="center"/>
              <w:rPr>
                <w:szCs w:val="24"/>
              </w:rPr>
            </w:pPr>
            <w:r w:rsidRPr="00594F70">
              <w:rPr>
                <w:color w:val="000000"/>
                <w:szCs w:val="24"/>
              </w:rPr>
              <w:t>DRY</w:t>
            </w:r>
          </w:p>
        </w:tc>
        <w:tc>
          <w:tcPr>
            <w:tcW w:w="2394" w:type="dxa"/>
            <w:shd w:val="clear" w:color="auto" w:fill="FFFF00"/>
          </w:tcPr>
          <w:p w14:paraId="7833E9B0" w14:textId="255C1588" w:rsidR="00594F70" w:rsidRDefault="00594F70" w:rsidP="00594F70">
            <w:pPr>
              <w:pStyle w:val="ListParagraph"/>
              <w:ind w:left="0"/>
              <w:jc w:val="center"/>
            </w:pPr>
            <w:r>
              <w:t>2014</w:t>
            </w:r>
          </w:p>
        </w:tc>
        <w:tc>
          <w:tcPr>
            <w:tcW w:w="2394" w:type="dxa"/>
            <w:shd w:val="clear" w:color="auto" w:fill="FFFF00"/>
            <w:vAlign w:val="bottom"/>
          </w:tcPr>
          <w:p w14:paraId="7A990762" w14:textId="30463F77" w:rsidR="00594F70" w:rsidRPr="00594F70" w:rsidRDefault="00594F70" w:rsidP="00594F70">
            <w:pPr>
              <w:pStyle w:val="ListParagraph"/>
              <w:ind w:left="0"/>
              <w:jc w:val="center"/>
              <w:rPr>
                <w:szCs w:val="24"/>
              </w:rPr>
            </w:pPr>
            <w:r w:rsidRPr="00594F70">
              <w:rPr>
                <w:color w:val="000000"/>
                <w:szCs w:val="24"/>
              </w:rPr>
              <w:t>NORMAL</w:t>
            </w:r>
          </w:p>
        </w:tc>
      </w:tr>
      <w:tr w:rsidR="00594F70" w14:paraId="101B67AC" w14:textId="77777777" w:rsidTr="00594F70">
        <w:tc>
          <w:tcPr>
            <w:tcW w:w="2394" w:type="dxa"/>
          </w:tcPr>
          <w:p w14:paraId="06E472CF" w14:textId="0009FEE9" w:rsidR="00594F70" w:rsidRDefault="00594F70" w:rsidP="00594F70">
            <w:pPr>
              <w:pStyle w:val="ListParagraph"/>
              <w:ind w:left="0"/>
              <w:jc w:val="center"/>
            </w:pPr>
            <w:r>
              <w:t>2003</w:t>
            </w:r>
          </w:p>
        </w:tc>
        <w:tc>
          <w:tcPr>
            <w:tcW w:w="2394" w:type="dxa"/>
            <w:vAlign w:val="bottom"/>
          </w:tcPr>
          <w:p w14:paraId="05152527" w14:textId="238CE845" w:rsidR="00594F70" w:rsidRPr="00594F70" w:rsidRDefault="00594F70" w:rsidP="00594F70">
            <w:pPr>
              <w:pStyle w:val="ListParagraph"/>
              <w:ind w:left="0"/>
              <w:jc w:val="center"/>
              <w:rPr>
                <w:szCs w:val="24"/>
              </w:rPr>
            </w:pPr>
            <w:r w:rsidRPr="00594F70">
              <w:rPr>
                <w:color w:val="000000"/>
                <w:szCs w:val="24"/>
              </w:rPr>
              <w:t>DRY</w:t>
            </w:r>
          </w:p>
        </w:tc>
        <w:tc>
          <w:tcPr>
            <w:tcW w:w="2394" w:type="dxa"/>
            <w:shd w:val="clear" w:color="auto" w:fill="FFFF00"/>
          </w:tcPr>
          <w:p w14:paraId="173EF441" w14:textId="3776C0C2" w:rsidR="00594F70" w:rsidRDefault="00594F70" w:rsidP="00594F70">
            <w:pPr>
              <w:pStyle w:val="ListParagraph"/>
              <w:ind w:left="0"/>
              <w:jc w:val="center"/>
            </w:pPr>
            <w:r>
              <w:t>2015</w:t>
            </w:r>
          </w:p>
        </w:tc>
        <w:tc>
          <w:tcPr>
            <w:tcW w:w="2394" w:type="dxa"/>
            <w:shd w:val="clear" w:color="auto" w:fill="FFFF00"/>
            <w:vAlign w:val="bottom"/>
          </w:tcPr>
          <w:p w14:paraId="652D2619" w14:textId="11FD802A" w:rsidR="00594F70" w:rsidRPr="00594F70" w:rsidRDefault="00594F70" w:rsidP="00594F70">
            <w:pPr>
              <w:pStyle w:val="ListParagraph"/>
              <w:ind w:left="0"/>
              <w:jc w:val="center"/>
              <w:rPr>
                <w:szCs w:val="24"/>
              </w:rPr>
            </w:pPr>
            <w:r w:rsidRPr="00594F70">
              <w:rPr>
                <w:color w:val="000000"/>
                <w:szCs w:val="24"/>
              </w:rPr>
              <w:t>WET</w:t>
            </w:r>
          </w:p>
        </w:tc>
      </w:tr>
      <w:tr w:rsidR="00594F70" w14:paraId="1ABBEA4C" w14:textId="77777777" w:rsidTr="00693B09">
        <w:tc>
          <w:tcPr>
            <w:tcW w:w="2394" w:type="dxa"/>
          </w:tcPr>
          <w:p w14:paraId="0664FC1E" w14:textId="04241DCD" w:rsidR="00594F70" w:rsidRDefault="00594F70" w:rsidP="00594F70">
            <w:pPr>
              <w:pStyle w:val="ListParagraph"/>
              <w:ind w:left="0"/>
              <w:jc w:val="center"/>
            </w:pPr>
            <w:r>
              <w:t>2004</w:t>
            </w:r>
          </w:p>
        </w:tc>
        <w:tc>
          <w:tcPr>
            <w:tcW w:w="2394" w:type="dxa"/>
            <w:vAlign w:val="bottom"/>
          </w:tcPr>
          <w:p w14:paraId="6B28BB13" w14:textId="6FB77229" w:rsidR="00594F70" w:rsidRPr="00594F70" w:rsidRDefault="00594F70" w:rsidP="00594F70">
            <w:pPr>
              <w:pStyle w:val="ListParagraph"/>
              <w:ind w:left="0"/>
              <w:jc w:val="center"/>
              <w:rPr>
                <w:szCs w:val="24"/>
              </w:rPr>
            </w:pPr>
            <w:r w:rsidRPr="00594F70">
              <w:rPr>
                <w:color w:val="000000"/>
                <w:szCs w:val="24"/>
              </w:rPr>
              <w:t>DRY</w:t>
            </w:r>
          </w:p>
        </w:tc>
        <w:tc>
          <w:tcPr>
            <w:tcW w:w="2394" w:type="dxa"/>
          </w:tcPr>
          <w:p w14:paraId="149DC03D" w14:textId="61BA3BDF" w:rsidR="00594F70" w:rsidRDefault="00594F70" w:rsidP="00594F70">
            <w:pPr>
              <w:pStyle w:val="ListParagraph"/>
              <w:ind w:left="0"/>
              <w:jc w:val="center"/>
            </w:pPr>
            <w:r>
              <w:t>2016</w:t>
            </w:r>
          </w:p>
        </w:tc>
        <w:tc>
          <w:tcPr>
            <w:tcW w:w="2394" w:type="dxa"/>
            <w:vAlign w:val="bottom"/>
          </w:tcPr>
          <w:p w14:paraId="02E4B337" w14:textId="452A8D1F" w:rsidR="00594F70" w:rsidRPr="00594F70" w:rsidRDefault="00594F70" w:rsidP="00594F70">
            <w:pPr>
              <w:pStyle w:val="ListParagraph"/>
              <w:ind w:left="0"/>
              <w:jc w:val="center"/>
              <w:rPr>
                <w:szCs w:val="24"/>
              </w:rPr>
            </w:pPr>
            <w:r w:rsidRPr="00594F70">
              <w:rPr>
                <w:color w:val="000000"/>
                <w:szCs w:val="24"/>
              </w:rPr>
              <w:t>WET</w:t>
            </w:r>
          </w:p>
        </w:tc>
      </w:tr>
      <w:tr w:rsidR="00594F70" w14:paraId="3D61AE41" w14:textId="77777777" w:rsidTr="00594F70">
        <w:tc>
          <w:tcPr>
            <w:tcW w:w="2394" w:type="dxa"/>
            <w:shd w:val="clear" w:color="auto" w:fill="FFFF00"/>
          </w:tcPr>
          <w:p w14:paraId="36182A9F" w14:textId="47B9B50C" w:rsidR="00594F70" w:rsidRDefault="00594F70" w:rsidP="00594F70">
            <w:pPr>
              <w:pStyle w:val="ListParagraph"/>
              <w:ind w:left="0"/>
              <w:jc w:val="center"/>
            </w:pPr>
            <w:r>
              <w:t>2005</w:t>
            </w:r>
          </w:p>
        </w:tc>
        <w:tc>
          <w:tcPr>
            <w:tcW w:w="2394" w:type="dxa"/>
            <w:shd w:val="clear" w:color="auto" w:fill="FFFF00"/>
            <w:vAlign w:val="bottom"/>
          </w:tcPr>
          <w:p w14:paraId="5827EB67" w14:textId="6BA37997" w:rsidR="00594F70" w:rsidRPr="00594F70" w:rsidRDefault="00594F70" w:rsidP="00594F70">
            <w:pPr>
              <w:pStyle w:val="ListParagraph"/>
              <w:ind w:left="0"/>
              <w:jc w:val="center"/>
              <w:rPr>
                <w:szCs w:val="24"/>
              </w:rPr>
            </w:pPr>
            <w:r w:rsidRPr="00594F70">
              <w:rPr>
                <w:color w:val="000000"/>
                <w:szCs w:val="24"/>
              </w:rPr>
              <w:t>DRY</w:t>
            </w:r>
          </w:p>
        </w:tc>
        <w:tc>
          <w:tcPr>
            <w:tcW w:w="2394" w:type="dxa"/>
          </w:tcPr>
          <w:p w14:paraId="0E7EBFDD" w14:textId="06380534" w:rsidR="00594F70" w:rsidRDefault="00594F70" w:rsidP="00594F70">
            <w:pPr>
              <w:pStyle w:val="ListParagraph"/>
              <w:ind w:left="0"/>
              <w:jc w:val="center"/>
            </w:pPr>
            <w:r>
              <w:t>2017</w:t>
            </w:r>
          </w:p>
        </w:tc>
        <w:tc>
          <w:tcPr>
            <w:tcW w:w="2394" w:type="dxa"/>
            <w:vAlign w:val="bottom"/>
          </w:tcPr>
          <w:p w14:paraId="2F9334E9" w14:textId="0C74AB24" w:rsidR="00594F70" w:rsidRPr="00594F70" w:rsidRDefault="00594F70" w:rsidP="00594F70">
            <w:pPr>
              <w:pStyle w:val="ListParagraph"/>
              <w:ind w:left="0"/>
              <w:jc w:val="center"/>
              <w:rPr>
                <w:szCs w:val="24"/>
              </w:rPr>
            </w:pPr>
            <w:r w:rsidRPr="00594F70">
              <w:rPr>
                <w:color w:val="000000"/>
                <w:szCs w:val="24"/>
              </w:rPr>
              <w:t>WET</w:t>
            </w:r>
          </w:p>
        </w:tc>
      </w:tr>
      <w:tr w:rsidR="00594F70" w14:paraId="2F8CFF78" w14:textId="77777777" w:rsidTr="00594F70">
        <w:tc>
          <w:tcPr>
            <w:tcW w:w="2394" w:type="dxa"/>
            <w:shd w:val="clear" w:color="auto" w:fill="FFFF00"/>
          </w:tcPr>
          <w:p w14:paraId="6766C4C2" w14:textId="45D42229" w:rsidR="00594F70" w:rsidRDefault="00594F70" w:rsidP="00594F70">
            <w:pPr>
              <w:pStyle w:val="ListParagraph"/>
              <w:ind w:left="0"/>
              <w:jc w:val="center"/>
            </w:pPr>
            <w:r>
              <w:t>2006</w:t>
            </w:r>
          </w:p>
        </w:tc>
        <w:tc>
          <w:tcPr>
            <w:tcW w:w="2394" w:type="dxa"/>
            <w:shd w:val="clear" w:color="auto" w:fill="FFFF00"/>
            <w:vAlign w:val="bottom"/>
          </w:tcPr>
          <w:p w14:paraId="6C973BD0" w14:textId="797C88DE" w:rsidR="00594F70" w:rsidRPr="00594F70" w:rsidRDefault="00594F70" w:rsidP="00594F70">
            <w:pPr>
              <w:pStyle w:val="ListParagraph"/>
              <w:ind w:left="0"/>
              <w:jc w:val="center"/>
              <w:rPr>
                <w:szCs w:val="24"/>
              </w:rPr>
            </w:pPr>
            <w:r w:rsidRPr="00594F70">
              <w:rPr>
                <w:color w:val="000000"/>
                <w:szCs w:val="24"/>
              </w:rPr>
              <w:t>DRY</w:t>
            </w:r>
          </w:p>
        </w:tc>
        <w:tc>
          <w:tcPr>
            <w:tcW w:w="2394" w:type="dxa"/>
          </w:tcPr>
          <w:p w14:paraId="00DE85A4" w14:textId="624B3BC1" w:rsidR="00594F70" w:rsidRDefault="00594F70" w:rsidP="00594F70">
            <w:pPr>
              <w:pStyle w:val="ListParagraph"/>
              <w:ind w:left="0"/>
              <w:jc w:val="center"/>
            </w:pPr>
            <w:r>
              <w:t>2018</w:t>
            </w:r>
          </w:p>
        </w:tc>
        <w:tc>
          <w:tcPr>
            <w:tcW w:w="2394" w:type="dxa"/>
            <w:vAlign w:val="bottom"/>
          </w:tcPr>
          <w:p w14:paraId="73B9876B" w14:textId="72D6457D" w:rsidR="00594F70" w:rsidRPr="00594F70" w:rsidRDefault="00594F70" w:rsidP="00594F70">
            <w:pPr>
              <w:pStyle w:val="ListParagraph"/>
              <w:ind w:left="0"/>
              <w:jc w:val="center"/>
              <w:rPr>
                <w:szCs w:val="24"/>
              </w:rPr>
            </w:pPr>
            <w:r w:rsidRPr="00594F70">
              <w:rPr>
                <w:color w:val="000000"/>
                <w:szCs w:val="24"/>
              </w:rPr>
              <w:t>NORMAL</w:t>
            </w:r>
          </w:p>
        </w:tc>
      </w:tr>
    </w:tbl>
    <w:p w14:paraId="7FDE10AB" w14:textId="0CC663B7" w:rsidR="00F02132" w:rsidRDefault="000E0677" w:rsidP="00594F70">
      <w:pPr>
        <w:pStyle w:val="ListParagraph"/>
        <w:spacing w:before="240" w:after="240"/>
        <w:ind w:left="0"/>
        <w:rPr>
          <w:ins w:id="161" w:author="Seth Turner" w:date="2019-05-16T11:46:00Z"/>
        </w:rPr>
      </w:pPr>
      <w:r>
        <w:t>For the eight years with reduced allocations, only two (2005 and 2006) were defined as dry years based on the annual hydrologic condition; all others were wet or normal years.  Rather than randomly cherry-pick</w:t>
      </w:r>
      <w:r w:rsidR="00E20BC4">
        <w:t xml:space="preserve"> five </w:t>
      </w:r>
      <w:r>
        <w:t>dry years</w:t>
      </w:r>
      <w:r w:rsidR="00A71FB5">
        <w:rPr>
          <w:rStyle w:val="FootnoteReference"/>
        </w:rPr>
        <w:footnoteReference w:id="18"/>
      </w:r>
      <w:r>
        <w:t xml:space="preserve"> in the 1947-1994 period to have reduced allocations, the EDO evaluated Scenario 3 based on the results of Scenario 1 and Scenario 2.  Specifically, it was assumed that since score</w:t>
      </w:r>
      <w:r w:rsidR="00E20BC4">
        <w:t xml:space="preserve"> results</w:t>
      </w:r>
      <w:r>
        <w:t xml:space="preserve"> under Scenario 2 </w:t>
      </w:r>
      <w:r w:rsidR="00E20BC4">
        <w:t xml:space="preserve">(25 percent years with reduced allocations) </w:t>
      </w:r>
      <w:r>
        <w:t xml:space="preserve">were uniformly reduced by </w:t>
      </w:r>
      <w:r w:rsidR="00E20BC4">
        <w:t>26.45 percent relative to Scenario 1, then scores under Scenario 3 (10.26 percent years with reduced allocations) must be 10.86 percent less than Scenario 1.</w:t>
      </w:r>
    </w:p>
    <w:p w14:paraId="4A0E3D1B" w14:textId="2031206C" w:rsidR="00F306C9" w:rsidDel="00E448AF" w:rsidRDefault="00F306C9" w:rsidP="00F306C9">
      <w:pPr>
        <w:pStyle w:val="ListParagraph"/>
        <w:ind w:left="0"/>
        <w:rPr>
          <w:del w:id="162" w:author="Seth Turner" w:date="2019-05-16T12:22:00Z"/>
          <w:szCs w:val="24"/>
        </w:rPr>
      </w:pPr>
      <w:del w:id="163" w:author="Seth Turner" w:date="2019-05-16T11:58:00Z">
        <w:r w:rsidDel="008D0F0C">
          <w:delText xml:space="preserve">Finally, the EDO requests feedback from the Scoring Subcommittee regarding reduced-allocation years.  </w:delText>
        </w:r>
      </w:del>
      <w:del w:id="164" w:author="Seth Turner" w:date="2019-05-16T12:22:00Z">
        <w:r w:rsidDel="00E448AF">
          <w:delText xml:space="preserve">Scenario 2, with 25 percent of years having reduced allocation, far exceeds the historical occurrence of such years.  In Scenario 3, the frequency of reduced-allocation years is considered in the context of the full history of CNPPID irrigation operations.  However, given that all eight of those reduced-allocation years are clustered within the most recent 15 years immediately preceding and including the duration of the Program’s First Increment, it merits consideration </w:delText>
        </w:r>
      </w:del>
      <w:del w:id="165" w:author="Seth Turner" w:date="2019-05-16T12:20:00Z">
        <w:r w:rsidDel="00E448AF">
          <w:delText>of whether this occurrence represents a new operational paradigm for CNPPID or whether it was an anomalous condition not likely to recur during the anticipated operational period for the CNPPID irrigator lease.</w:delText>
        </w:r>
      </w:del>
    </w:p>
    <w:p w14:paraId="7786C8B6" w14:textId="77777777" w:rsidR="00EE7CC7" w:rsidRPr="000C0E9E" w:rsidRDefault="00EE7CC7" w:rsidP="00EE7CC7">
      <w:pPr>
        <w:pStyle w:val="ListParagraph"/>
        <w:numPr>
          <w:ilvl w:val="0"/>
          <w:numId w:val="15"/>
        </w:numPr>
        <w:spacing w:before="120" w:after="240"/>
        <w:rPr>
          <w:ins w:id="166" w:author="Seth Turner" w:date="2019-05-16T14:55:00Z"/>
          <w:b/>
          <w:i/>
        </w:rPr>
      </w:pPr>
      <w:ins w:id="167" w:author="Seth Turner" w:date="2019-05-16T14:55:00Z">
        <w:r>
          <w:rPr>
            <w:b/>
            <w:i/>
          </w:rPr>
          <w:t>Return Flows from Surface Water Irrigation</w:t>
        </w:r>
      </w:ins>
    </w:p>
    <w:p w14:paraId="08CED440" w14:textId="77777777" w:rsidR="00EE7CC7" w:rsidRDefault="00EE7CC7" w:rsidP="00EE7CC7">
      <w:pPr>
        <w:rPr>
          <w:ins w:id="168" w:author="Seth Turner" w:date="2019-05-16T14:55:00Z"/>
          <w:szCs w:val="24"/>
        </w:rPr>
      </w:pPr>
      <w:ins w:id="169" w:author="Seth Turner" w:date="2019-05-16T14:55:00Z">
        <w:r>
          <w:rPr>
            <w:szCs w:val="24"/>
          </w:rPr>
          <w:t>The Scoring Subcommittee raised the issue of changes in downstream return flows as a result of forgone irrigation deliveries within the CNPPID system and discussed whether this should be reflected in the score analysis.  Return flow considerations were discussed from the beginnings of the irrigator lease project, as indicated in Water Advisory Committee meeting minutes from October 2015</w:t>
        </w:r>
        <w:r>
          <w:rPr>
            <w:rStyle w:val="FootnoteReference"/>
            <w:szCs w:val="24"/>
          </w:rPr>
          <w:footnoteReference w:id="19"/>
        </w:r>
        <w:r>
          <w:rPr>
            <w:szCs w:val="24"/>
          </w:rPr>
          <w:t xml:space="preserve">: “Strauch and Altenhofen asked whether return flows from on-farm application are accounted for.  Kenny says this was ignored for small-scale pilot.  If this expanded into a larger project, probably need some sort of augmentation plan.”  Although discussion of the </w:t>
        </w:r>
        <w:r>
          <w:rPr>
            <w:szCs w:val="24"/>
          </w:rPr>
          <w:lastRenderedPageBreak/>
          <w:t xml:space="preserve">CNPPID irrigator lease is mentioned in the minutes of every WAC meeting since then, the topic of return flows was never revisited and the magnitude of a “larger project” was never defined.  </w:t>
        </w:r>
      </w:ins>
    </w:p>
    <w:p w14:paraId="01B15579" w14:textId="77777777" w:rsidR="00EE7CC7" w:rsidRDefault="00EE7CC7" w:rsidP="00EE7CC7">
      <w:pPr>
        <w:rPr>
          <w:ins w:id="172" w:author="Seth Turner" w:date="2019-05-16T14:55:00Z"/>
          <w:szCs w:val="24"/>
        </w:rPr>
      </w:pPr>
    </w:p>
    <w:p w14:paraId="0B28BB9B" w14:textId="77777777" w:rsidR="00EE7CC7" w:rsidRDefault="00EE7CC7" w:rsidP="00EE7CC7">
      <w:pPr>
        <w:rPr>
          <w:ins w:id="173" w:author="Seth Turner" w:date="2019-05-16T14:55:00Z"/>
          <w:szCs w:val="24"/>
        </w:rPr>
      </w:pPr>
      <w:ins w:id="174" w:author="Seth Turner" w:date="2019-05-16T14:55:00Z">
        <w:r>
          <w:rPr>
            <w:szCs w:val="24"/>
          </w:rPr>
          <w:t>The project continued to operate at pilot scale through the 2018 irrigation season.  With the new 5-year lease agreement beginning in 2019, the maximum enrollment was increased by more than 40 percent, from 2,100 acres to 3,000 acres.  However, this still represents at most only about 2.7 percent of the approximately 112,000 acres</w:t>
        </w:r>
        <w:r>
          <w:rPr>
            <w:rStyle w:val="FootnoteReference"/>
            <w:szCs w:val="24"/>
          </w:rPr>
          <w:footnoteReference w:id="20"/>
        </w:r>
        <w:r>
          <w:rPr>
            <w:szCs w:val="24"/>
          </w:rPr>
          <w:t xml:space="preserve"> to which CNPPID directly provides irrigation water.  At this scale, and with enrolled parcels distributed throughout CNPPID’s irrigation delivery areas, the project presumably does not yet rise to the level of a “larger project.”  In addition, the 9 inches per acre leased by the Program is less than typical irrigation deliveries, and surface water irrigation is now far more efficient than it was historically as a result of conservation measures implemented by CNPPID irrigators in the 1990s and in response to the drought of the early 2000s.  This has the effect of reducing transit and application losses and associated return flows independent of the irrigator lease project.  </w:t>
        </w:r>
      </w:ins>
    </w:p>
    <w:p w14:paraId="31EC1C81" w14:textId="28475E7A" w:rsidR="00F306C9" w:rsidDel="00E448AF" w:rsidRDefault="00EE7CC7" w:rsidP="00EE7CC7">
      <w:pPr>
        <w:pStyle w:val="ListParagraph"/>
        <w:spacing w:before="240" w:after="240"/>
        <w:ind w:left="0"/>
        <w:rPr>
          <w:del w:id="177" w:author="Seth Turner" w:date="2019-05-16T12:22:00Z"/>
        </w:rPr>
      </w:pPr>
      <w:ins w:id="178" w:author="Seth Turner" w:date="2019-05-16T14:55:00Z">
        <w:r>
          <w:rPr>
            <w:szCs w:val="24"/>
          </w:rPr>
          <w:t>For these reasons, the Scoring Subcommittee recommended against undertaking a complex effort to quantify reductions in return flows as a result of the CNPPID irrigator lease.  Instead, a decision was made to make minor downward adjustments to the score to account for this uncertainty.  This is based on the premise that accounting for return flows would most likely result in small reductions to the volume of irrigator lease water credited to the Lake McConaughy EA.</w:t>
        </w:r>
      </w:ins>
    </w:p>
    <w:p w14:paraId="69E69E1A" w14:textId="22070A9A" w:rsidR="002A7503" w:rsidRDefault="002A7503" w:rsidP="002A7503">
      <w:pPr>
        <w:pStyle w:val="ListParagraph"/>
        <w:numPr>
          <w:ilvl w:val="0"/>
          <w:numId w:val="1"/>
        </w:numPr>
        <w:spacing w:before="360" w:after="240"/>
        <w:rPr>
          <w:b/>
        </w:rPr>
      </w:pPr>
      <w:r>
        <w:rPr>
          <w:b/>
        </w:rPr>
        <w:t>RESULTS</w:t>
      </w:r>
    </w:p>
    <w:p w14:paraId="3F17EA3B" w14:textId="2ABB5AAC" w:rsidR="001C3D5D" w:rsidRDefault="008F5F12" w:rsidP="002A7503">
      <w:pPr>
        <w:pStyle w:val="ListParagraph"/>
        <w:spacing w:after="240"/>
        <w:ind w:left="0"/>
        <w:rPr>
          <w:szCs w:val="24"/>
        </w:rPr>
      </w:pPr>
      <w:r w:rsidRPr="008F5F12">
        <w:rPr>
          <w:b/>
          <w:szCs w:val="24"/>
        </w:rPr>
        <w:t xml:space="preserve">Table </w:t>
      </w:r>
      <w:r w:rsidR="00594F70">
        <w:rPr>
          <w:b/>
          <w:szCs w:val="24"/>
        </w:rPr>
        <w:t>7</w:t>
      </w:r>
      <w:r>
        <w:rPr>
          <w:szCs w:val="24"/>
        </w:rPr>
        <w:t xml:space="preserve"> summarizes the results of the CNPPID irrigator lease score analysis</w:t>
      </w:r>
      <w:r w:rsidR="00FE4A5E">
        <w:rPr>
          <w:szCs w:val="24"/>
        </w:rPr>
        <w:t>, which vary based on both the enrolled acreage and the frequency of reduced allocations</w:t>
      </w:r>
      <w:r>
        <w:rPr>
          <w:szCs w:val="24"/>
        </w:rPr>
        <w:t xml:space="preserve">.  </w:t>
      </w:r>
      <w:r w:rsidRPr="008F5F12">
        <w:rPr>
          <w:b/>
          <w:szCs w:val="24"/>
        </w:rPr>
        <w:t>Figure 1</w:t>
      </w:r>
      <w:r>
        <w:rPr>
          <w:szCs w:val="24"/>
        </w:rPr>
        <w:t xml:space="preserve"> illustrates the results graphically.  Efficiency is the score divide</w:t>
      </w:r>
      <w:r w:rsidR="001032E4">
        <w:rPr>
          <w:szCs w:val="24"/>
        </w:rPr>
        <w:t>d</w:t>
      </w:r>
      <w:r>
        <w:rPr>
          <w:szCs w:val="24"/>
        </w:rPr>
        <w:t xml:space="preserve"> by the volume credited to the Lake McConaughy EA.</w:t>
      </w:r>
      <w:r w:rsidR="009840CC">
        <w:rPr>
          <w:szCs w:val="24"/>
        </w:rPr>
        <w:t xml:space="preserve">  </w:t>
      </w:r>
    </w:p>
    <w:p w14:paraId="56CC521C" w14:textId="0D2AECB8" w:rsidR="00AF6C19" w:rsidRDefault="00867A1D" w:rsidP="002A7503">
      <w:pPr>
        <w:pStyle w:val="ListParagraph"/>
        <w:spacing w:after="240"/>
        <w:ind w:left="0"/>
        <w:rPr>
          <w:b/>
        </w:rPr>
      </w:pPr>
      <w:r>
        <w:rPr>
          <w:szCs w:val="24"/>
        </w:rPr>
        <w:t xml:space="preserve">Scenario 1 </w:t>
      </w:r>
      <w:r w:rsidR="009840CC">
        <w:rPr>
          <w:szCs w:val="24"/>
        </w:rPr>
        <w:t xml:space="preserve">monthly and annual results showing </w:t>
      </w:r>
      <w:r w:rsidR="00B7627F">
        <w:rPr>
          <w:szCs w:val="24"/>
        </w:rPr>
        <w:t>shortage reduction</w:t>
      </w:r>
      <w:r w:rsidR="001C3D5D">
        <w:rPr>
          <w:szCs w:val="24"/>
        </w:rPr>
        <w:t xml:space="preserve"> (score)</w:t>
      </w:r>
      <w:r w:rsidR="00B7627F">
        <w:rPr>
          <w:szCs w:val="24"/>
        </w:rPr>
        <w:t xml:space="preserve"> credits at Grand Island </w:t>
      </w:r>
      <w:r w:rsidR="009840CC">
        <w:rPr>
          <w:szCs w:val="24"/>
        </w:rPr>
        <w:t xml:space="preserve">are tabulated in </w:t>
      </w:r>
      <w:r w:rsidR="009840CC" w:rsidRPr="00B7627F">
        <w:rPr>
          <w:b/>
          <w:szCs w:val="24"/>
        </w:rPr>
        <w:t xml:space="preserve">Appendix </w:t>
      </w:r>
      <w:r>
        <w:rPr>
          <w:b/>
          <w:szCs w:val="24"/>
        </w:rPr>
        <w:t>F</w:t>
      </w:r>
      <w:r w:rsidR="00B7627F">
        <w:rPr>
          <w:szCs w:val="24"/>
        </w:rPr>
        <w:t>.</w:t>
      </w:r>
      <w:r>
        <w:rPr>
          <w:szCs w:val="24"/>
        </w:rPr>
        <w:t xml:space="preserve">  The same monthly and annual results for Scenario 2 are presented in </w:t>
      </w:r>
      <w:r w:rsidRPr="00867A1D">
        <w:rPr>
          <w:b/>
          <w:szCs w:val="24"/>
        </w:rPr>
        <w:t>Appendix G</w:t>
      </w:r>
      <w:r>
        <w:rPr>
          <w:szCs w:val="24"/>
        </w:rPr>
        <w:t>.</w:t>
      </w:r>
      <w:r w:rsidR="00B7627F">
        <w:rPr>
          <w:szCs w:val="24"/>
        </w:rPr>
        <w:t xml:space="preserve">  </w:t>
      </w:r>
      <w:r w:rsidR="0089353C">
        <w:rPr>
          <w:szCs w:val="24"/>
        </w:rPr>
        <w:t>Since</w:t>
      </w:r>
      <w:r w:rsidR="00B7627F">
        <w:rPr>
          <w:szCs w:val="24"/>
        </w:rPr>
        <w:t xml:space="preserve"> the scores estimated for Scenario 3 are interpolated from the Scenario 1 and Scenario 2 results, full monthly and annual model output is not available.</w:t>
      </w:r>
    </w:p>
    <w:p w14:paraId="335589F2" w14:textId="77777777" w:rsidR="00B72209" w:rsidRDefault="00B72209">
      <w:pPr>
        <w:rPr>
          <w:ins w:id="179" w:author="Seth Turner" w:date="2019-05-20T12:16:00Z"/>
          <w:b/>
        </w:rPr>
      </w:pPr>
      <w:ins w:id="180" w:author="Seth Turner" w:date="2019-05-20T12:16:00Z">
        <w:r>
          <w:rPr>
            <w:b/>
          </w:rPr>
          <w:br w:type="page"/>
        </w:r>
      </w:ins>
    </w:p>
    <w:p w14:paraId="3650B049" w14:textId="79C27027" w:rsidR="00AF6C19" w:rsidRDefault="008F5F12" w:rsidP="00AF6C19">
      <w:pPr>
        <w:pStyle w:val="ListParagraph"/>
        <w:ind w:left="0"/>
        <w:rPr>
          <w:b/>
        </w:rPr>
      </w:pPr>
      <w:r>
        <w:rPr>
          <w:b/>
        </w:rPr>
        <w:lastRenderedPageBreak/>
        <w:t xml:space="preserve">Table </w:t>
      </w:r>
      <w:r w:rsidR="00594F70">
        <w:rPr>
          <w:b/>
        </w:rPr>
        <w:t>7</w:t>
      </w:r>
      <w:r>
        <w:rPr>
          <w:b/>
        </w:rPr>
        <w:t>.  Results of CNPPID Irrigator Lease Score Analysis</w:t>
      </w:r>
    </w:p>
    <w:tbl>
      <w:tblPr>
        <w:tblStyle w:val="TableGrid"/>
        <w:tblW w:w="0" w:type="auto"/>
        <w:tblLook w:val="04A0" w:firstRow="1" w:lastRow="0" w:firstColumn="1" w:lastColumn="0" w:noHBand="0" w:noVBand="1"/>
      </w:tblPr>
      <w:tblGrid>
        <w:gridCol w:w="1180"/>
        <w:gridCol w:w="1126"/>
        <w:gridCol w:w="1105"/>
        <w:gridCol w:w="1243"/>
        <w:gridCol w:w="1105"/>
        <w:gridCol w:w="1243"/>
        <w:gridCol w:w="1105"/>
        <w:gridCol w:w="1243"/>
      </w:tblGrid>
      <w:tr w:rsidR="008F5F12" w14:paraId="0F015694" w14:textId="77777777" w:rsidTr="008F5F12">
        <w:tc>
          <w:tcPr>
            <w:tcW w:w="1191" w:type="dxa"/>
            <w:vMerge w:val="restart"/>
            <w:shd w:val="clear" w:color="auto" w:fill="C2D69B" w:themeFill="accent3" w:themeFillTint="99"/>
          </w:tcPr>
          <w:p w14:paraId="1D8369A7" w14:textId="5B91FB10" w:rsidR="008F5F12" w:rsidRDefault="008F5F12" w:rsidP="00AF7FF3">
            <w:pPr>
              <w:pStyle w:val="ListParagraph"/>
              <w:ind w:left="0"/>
              <w:jc w:val="center"/>
              <w:rPr>
                <w:b/>
              </w:rPr>
            </w:pPr>
            <w:r>
              <w:rPr>
                <w:b/>
              </w:rPr>
              <w:t>Acres Enrolled</w:t>
            </w:r>
          </w:p>
        </w:tc>
        <w:tc>
          <w:tcPr>
            <w:tcW w:w="1170" w:type="dxa"/>
            <w:vMerge w:val="restart"/>
            <w:shd w:val="clear" w:color="auto" w:fill="C2D69B" w:themeFill="accent3" w:themeFillTint="99"/>
          </w:tcPr>
          <w:p w14:paraId="5578F6D2" w14:textId="6D175A57" w:rsidR="008F5F12" w:rsidRDefault="008F5F12" w:rsidP="00AF7FF3">
            <w:pPr>
              <w:pStyle w:val="ListParagraph"/>
              <w:ind w:left="0"/>
              <w:jc w:val="center"/>
              <w:rPr>
                <w:b/>
              </w:rPr>
            </w:pPr>
            <w:r>
              <w:rPr>
                <w:b/>
              </w:rPr>
              <w:t>Credit to EA [AF]</w:t>
            </w:r>
          </w:p>
        </w:tc>
        <w:tc>
          <w:tcPr>
            <w:tcW w:w="2405" w:type="dxa"/>
            <w:gridSpan w:val="2"/>
            <w:shd w:val="clear" w:color="auto" w:fill="C2D69B" w:themeFill="accent3" w:themeFillTint="99"/>
          </w:tcPr>
          <w:p w14:paraId="02FFC761" w14:textId="7389CBD9" w:rsidR="008F5F12" w:rsidRDefault="008F5F12" w:rsidP="00AF7FF3">
            <w:pPr>
              <w:pStyle w:val="ListParagraph"/>
              <w:ind w:left="0"/>
              <w:jc w:val="center"/>
              <w:rPr>
                <w:b/>
              </w:rPr>
            </w:pPr>
            <w:r>
              <w:rPr>
                <w:b/>
              </w:rPr>
              <w:t>Scenario 1</w:t>
            </w:r>
          </w:p>
        </w:tc>
        <w:tc>
          <w:tcPr>
            <w:tcW w:w="2405" w:type="dxa"/>
            <w:gridSpan w:val="2"/>
            <w:shd w:val="clear" w:color="auto" w:fill="C2D69B" w:themeFill="accent3" w:themeFillTint="99"/>
          </w:tcPr>
          <w:p w14:paraId="27743783" w14:textId="20E6B866" w:rsidR="008F5F12" w:rsidRDefault="008F5F12" w:rsidP="00AF7FF3">
            <w:pPr>
              <w:pStyle w:val="ListParagraph"/>
              <w:ind w:left="0"/>
              <w:jc w:val="center"/>
              <w:rPr>
                <w:b/>
              </w:rPr>
            </w:pPr>
            <w:r>
              <w:rPr>
                <w:b/>
              </w:rPr>
              <w:t>Scenario 2</w:t>
            </w:r>
          </w:p>
        </w:tc>
        <w:tc>
          <w:tcPr>
            <w:tcW w:w="2405" w:type="dxa"/>
            <w:gridSpan w:val="2"/>
            <w:shd w:val="clear" w:color="auto" w:fill="C2D69B" w:themeFill="accent3" w:themeFillTint="99"/>
          </w:tcPr>
          <w:p w14:paraId="15378BF8" w14:textId="78FE155D" w:rsidR="008F5F12" w:rsidRDefault="008F5F12" w:rsidP="00AF7FF3">
            <w:pPr>
              <w:pStyle w:val="ListParagraph"/>
              <w:ind w:left="0"/>
              <w:jc w:val="center"/>
              <w:rPr>
                <w:b/>
              </w:rPr>
            </w:pPr>
            <w:r>
              <w:rPr>
                <w:b/>
              </w:rPr>
              <w:t>Scenario 3</w:t>
            </w:r>
          </w:p>
        </w:tc>
      </w:tr>
      <w:tr w:rsidR="008F5F12" w14:paraId="60C49FC3" w14:textId="77777777" w:rsidTr="008F5F12">
        <w:tc>
          <w:tcPr>
            <w:tcW w:w="1191" w:type="dxa"/>
            <w:vMerge/>
            <w:shd w:val="clear" w:color="auto" w:fill="C2D69B" w:themeFill="accent3" w:themeFillTint="99"/>
          </w:tcPr>
          <w:p w14:paraId="797B5DD9" w14:textId="77777777" w:rsidR="008F5F12" w:rsidRDefault="008F5F12" w:rsidP="00AF7FF3">
            <w:pPr>
              <w:pStyle w:val="ListParagraph"/>
              <w:ind w:left="0"/>
              <w:jc w:val="center"/>
              <w:rPr>
                <w:b/>
              </w:rPr>
            </w:pPr>
          </w:p>
        </w:tc>
        <w:tc>
          <w:tcPr>
            <w:tcW w:w="1170" w:type="dxa"/>
            <w:vMerge/>
            <w:shd w:val="clear" w:color="auto" w:fill="C2D69B" w:themeFill="accent3" w:themeFillTint="99"/>
          </w:tcPr>
          <w:p w14:paraId="0CCC548E" w14:textId="77777777" w:rsidR="008F5F12" w:rsidRDefault="008F5F12" w:rsidP="00AF7FF3">
            <w:pPr>
              <w:pStyle w:val="ListParagraph"/>
              <w:ind w:left="0"/>
              <w:jc w:val="center"/>
              <w:rPr>
                <w:b/>
              </w:rPr>
            </w:pPr>
          </w:p>
        </w:tc>
        <w:tc>
          <w:tcPr>
            <w:tcW w:w="1162" w:type="dxa"/>
            <w:shd w:val="clear" w:color="auto" w:fill="C2D69B" w:themeFill="accent3" w:themeFillTint="99"/>
          </w:tcPr>
          <w:p w14:paraId="15D495D8" w14:textId="20204656" w:rsidR="008F5F12" w:rsidRDefault="008F5F12" w:rsidP="00AF7FF3">
            <w:pPr>
              <w:pStyle w:val="ListParagraph"/>
              <w:ind w:left="0"/>
              <w:jc w:val="center"/>
              <w:rPr>
                <w:b/>
              </w:rPr>
            </w:pPr>
            <w:r>
              <w:rPr>
                <w:b/>
              </w:rPr>
              <w:t>Score</w:t>
            </w:r>
          </w:p>
        </w:tc>
        <w:tc>
          <w:tcPr>
            <w:tcW w:w="1243" w:type="dxa"/>
            <w:shd w:val="clear" w:color="auto" w:fill="C2D69B" w:themeFill="accent3" w:themeFillTint="99"/>
          </w:tcPr>
          <w:p w14:paraId="1785332C" w14:textId="046372F3" w:rsidR="008F5F12" w:rsidRDefault="008F5F12" w:rsidP="00AF7FF3">
            <w:pPr>
              <w:pStyle w:val="ListParagraph"/>
              <w:ind w:left="0"/>
              <w:jc w:val="center"/>
              <w:rPr>
                <w:b/>
              </w:rPr>
            </w:pPr>
            <w:r>
              <w:rPr>
                <w:b/>
              </w:rPr>
              <w:t>Efficiency</w:t>
            </w:r>
          </w:p>
        </w:tc>
        <w:tc>
          <w:tcPr>
            <w:tcW w:w="1162" w:type="dxa"/>
            <w:shd w:val="clear" w:color="auto" w:fill="C2D69B" w:themeFill="accent3" w:themeFillTint="99"/>
          </w:tcPr>
          <w:p w14:paraId="6C08DF32" w14:textId="2F1B8E17" w:rsidR="008F5F12" w:rsidRDefault="008F5F12" w:rsidP="00AF7FF3">
            <w:pPr>
              <w:pStyle w:val="ListParagraph"/>
              <w:ind w:left="0"/>
              <w:jc w:val="center"/>
              <w:rPr>
                <w:b/>
              </w:rPr>
            </w:pPr>
            <w:r>
              <w:rPr>
                <w:b/>
              </w:rPr>
              <w:t>Score</w:t>
            </w:r>
          </w:p>
        </w:tc>
        <w:tc>
          <w:tcPr>
            <w:tcW w:w="1243" w:type="dxa"/>
            <w:shd w:val="clear" w:color="auto" w:fill="C2D69B" w:themeFill="accent3" w:themeFillTint="99"/>
          </w:tcPr>
          <w:p w14:paraId="2B67748E" w14:textId="49CE0B80" w:rsidR="008F5F12" w:rsidRDefault="008F5F12" w:rsidP="00AF7FF3">
            <w:pPr>
              <w:pStyle w:val="ListParagraph"/>
              <w:ind w:left="0"/>
              <w:jc w:val="center"/>
              <w:rPr>
                <w:b/>
              </w:rPr>
            </w:pPr>
            <w:r>
              <w:rPr>
                <w:b/>
              </w:rPr>
              <w:t>Efficiency</w:t>
            </w:r>
          </w:p>
        </w:tc>
        <w:tc>
          <w:tcPr>
            <w:tcW w:w="1162" w:type="dxa"/>
            <w:shd w:val="clear" w:color="auto" w:fill="C2D69B" w:themeFill="accent3" w:themeFillTint="99"/>
          </w:tcPr>
          <w:p w14:paraId="3AEF3AF0" w14:textId="1F696087" w:rsidR="008F5F12" w:rsidRDefault="008F5F12" w:rsidP="00AF7FF3">
            <w:pPr>
              <w:pStyle w:val="ListParagraph"/>
              <w:ind w:left="0"/>
              <w:jc w:val="center"/>
              <w:rPr>
                <w:b/>
              </w:rPr>
            </w:pPr>
            <w:r>
              <w:rPr>
                <w:b/>
              </w:rPr>
              <w:t>Score</w:t>
            </w:r>
          </w:p>
        </w:tc>
        <w:tc>
          <w:tcPr>
            <w:tcW w:w="1243" w:type="dxa"/>
            <w:shd w:val="clear" w:color="auto" w:fill="C2D69B" w:themeFill="accent3" w:themeFillTint="99"/>
          </w:tcPr>
          <w:p w14:paraId="06B4CA61" w14:textId="509B30E2" w:rsidR="008F5F12" w:rsidRDefault="008F5F12" w:rsidP="00AF7FF3">
            <w:pPr>
              <w:pStyle w:val="ListParagraph"/>
              <w:ind w:left="0"/>
              <w:jc w:val="center"/>
              <w:rPr>
                <w:b/>
              </w:rPr>
            </w:pPr>
            <w:r>
              <w:rPr>
                <w:b/>
              </w:rPr>
              <w:t>Efficiency</w:t>
            </w:r>
          </w:p>
        </w:tc>
      </w:tr>
      <w:tr w:rsidR="008F5F12" w14:paraId="05D551F0" w14:textId="77777777" w:rsidTr="00693B09">
        <w:tc>
          <w:tcPr>
            <w:tcW w:w="1191" w:type="dxa"/>
            <w:vAlign w:val="bottom"/>
          </w:tcPr>
          <w:p w14:paraId="4163290F" w14:textId="617B4398" w:rsidR="008F5F12" w:rsidRDefault="008F5F12" w:rsidP="008F5F12">
            <w:pPr>
              <w:pStyle w:val="ListParagraph"/>
              <w:ind w:left="0"/>
              <w:jc w:val="center"/>
              <w:rPr>
                <w:b/>
              </w:rPr>
            </w:pPr>
            <w:r>
              <w:rPr>
                <w:rFonts w:ascii="Calibri" w:hAnsi="Calibri" w:cs="Calibri"/>
                <w:color w:val="000000"/>
                <w:sz w:val="22"/>
              </w:rPr>
              <w:t>1,037</w:t>
            </w:r>
          </w:p>
        </w:tc>
        <w:tc>
          <w:tcPr>
            <w:tcW w:w="1170" w:type="dxa"/>
            <w:vAlign w:val="bottom"/>
          </w:tcPr>
          <w:p w14:paraId="142AEE42" w14:textId="50DD083E" w:rsidR="008F5F12" w:rsidRDefault="008F5F12" w:rsidP="008F5F12">
            <w:pPr>
              <w:pStyle w:val="ListParagraph"/>
              <w:ind w:left="0"/>
              <w:jc w:val="center"/>
              <w:rPr>
                <w:b/>
              </w:rPr>
            </w:pPr>
            <w:r>
              <w:rPr>
                <w:rFonts w:ascii="Calibri" w:hAnsi="Calibri" w:cs="Calibri"/>
                <w:color w:val="000000"/>
                <w:sz w:val="22"/>
              </w:rPr>
              <w:t>778</w:t>
            </w:r>
          </w:p>
        </w:tc>
        <w:tc>
          <w:tcPr>
            <w:tcW w:w="1162" w:type="dxa"/>
            <w:vAlign w:val="bottom"/>
          </w:tcPr>
          <w:p w14:paraId="4E030A3B" w14:textId="4A920D30" w:rsidR="008F5F12" w:rsidRDefault="008F5F12" w:rsidP="008F5F12">
            <w:pPr>
              <w:pStyle w:val="ListParagraph"/>
              <w:ind w:left="0"/>
              <w:jc w:val="center"/>
              <w:rPr>
                <w:b/>
              </w:rPr>
            </w:pPr>
            <w:r>
              <w:rPr>
                <w:rFonts w:ascii="Calibri" w:hAnsi="Calibri" w:cs="Calibri"/>
                <w:color w:val="000000"/>
                <w:sz w:val="22"/>
              </w:rPr>
              <w:t>686</w:t>
            </w:r>
          </w:p>
        </w:tc>
        <w:tc>
          <w:tcPr>
            <w:tcW w:w="1243" w:type="dxa"/>
            <w:vAlign w:val="bottom"/>
          </w:tcPr>
          <w:p w14:paraId="65AC525F" w14:textId="6010BC08" w:rsidR="008F5F12" w:rsidRDefault="008F5F12" w:rsidP="008F5F12">
            <w:pPr>
              <w:pStyle w:val="ListParagraph"/>
              <w:ind w:left="0"/>
              <w:jc w:val="center"/>
              <w:rPr>
                <w:b/>
              </w:rPr>
            </w:pPr>
            <w:r>
              <w:rPr>
                <w:rFonts w:ascii="Calibri" w:hAnsi="Calibri" w:cs="Calibri"/>
                <w:color w:val="000000"/>
                <w:sz w:val="22"/>
              </w:rPr>
              <w:t>88%</w:t>
            </w:r>
          </w:p>
        </w:tc>
        <w:tc>
          <w:tcPr>
            <w:tcW w:w="1162" w:type="dxa"/>
            <w:vAlign w:val="bottom"/>
          </w:tcPr>
          <w:p w14:paraId="1EE0F7A8" w14:textId="419EABB8" w:rsidR="008F5F12" w:rsidRDefault="008F5F12" w:rsidP="008F5F12">
            <w:pPr>
              <w:pStyle w:val="ListParagraph"/>
              <w:ind w:left="0"/>
              <w:jc w:val="center"/>
              <w:rPr>
                <w:b/>
              </w:rPr>
            </w:pPr>
            <w:r>
              <w:rPr>
                <w:rFonts w:ascii="Calibri" w:hAnsi="Calibri" w:cs="Calibri"/>
                <w:color w:val="000000"/>
                <w:sz w:val="22"/>
              </w:rPr>
              <w:t>504</w:t>
            </w:r>
          </w:p>
        </w:tc>
        <w:tc>
          <w:tcPr>
            <w:tcW w:w="1243" w:type="dxa"/>
            <w:vAlign w:val="bottom"/>
          </w:tcPr>
          <w:p w14:paraId="3789A626" w14:textId="7F2E810A" w:rsidR="008F5F12" w:rsidRDefault="008F5F12" w:rsidP="008F5F12">
            <w:pPr>
              <w:pStyle w:val="ListParagraph"/>
              <w:ind w:left="0"/>
              <w:jc w:val="center"/>
              <w:rPr>
                <w:b/>
              </w:rPr>
            </w:pPr>
            <w:r>
              <w:rPr>
                <w:rFonts w:ascii="Calibri" w:hAnsi="Calibri" w:cs="Calibri"/>
                <w:color w:val="000000"/>
                <w:sz w:val="22"/>
              </w:rPr>
              <w:t>65%</w:t>
            </w:r>
          </w:p>
        </w:tc>
        <w:tc>
          <w:tcPr>
            <w:tcW w:w="1162" w:type="dxa"/>
            <w:vAlign w:val="bottom"/>
          </w:tcPr>
          <w:p w14:paraId="36B7C989" w14:textId="10191115" w:rsidR="008F5F12" w:rsidRDefault="008F5F12" w:rsidP="008F5F12">
            <w:pPr>
              <w:pStyle w:val="ListParagraph"/>
              <w:ind w:left="0"/>
              <w:jc w:val="center"/>
              <w:rPr>
                <w:b/>
              </w:rPr>
            </w:pPr>
            <w:r>
              <w:rPr>
                <w:rFonts w:ascii="Calibri" w:hAnsi="Calibri" w:cs="Calibri"/>
                <w:color w:val="000000"/>
                <w:sz w:val="22"/>
              </w:rPr>
              <w:t>612</w:t>
            </w:r>
          </w:p>
        </w:tc>
        <w:tc>
          <w:tcPr>
            <w:tcW w:w="1243" w:type="dxa"/>
            <w:vAlign w:val="bottom"/>
          </w:tcPr>
          <w:p w14:paraId="43BB5C6B" w14:textId="2CB10B47" w:rsidR="008F5F12" w:rsidRDefault="008F5F12" w:rsidP="008F5F12">
            <w:pPr>
              <w:pStyle w:val="ListParagraph"/>
              <w:ind w:left="0"/>
              <w:jc w:val="center"/>
              <w:rPr>
                <w:b/>
              </w:rPr>
            </w:pPr>
            <w:r>
              <w:rPr>
                <w:rFonts w:ascii="Calibri" w:hAnsi="Calibri" w:cs="Calibri"/>
                <w:color w:val="000000"/>
                <w:sz w:val="22"/>
              </w:rPr>
              <w:t>79%</w:t>
            </w:r>
          </w:p>
        </w:tc>
      </w:tr>
      <w:tr w:rsidR="008F5F12" w14:paraId="243F2BFD" w14:textId="77777777" w:rsidTr="00693B09">
        <w:tc>
          <w:tcPr>
            <w:tcW w:w="1191" w:type="dxa"/>
            <w:vAlign w:val="bottom"/>
          </w:tcPr>
          <w:p w14:paraId="63B5083A" w14:textId="7D0A77B0" w:rsidR="008F5F12" w:rsidRDefault="008F5F12" w:rsidP="008F5F12">
            <w:pPr>
              <w:pStyle w:val="ListParagraph"/>
              <w:ind w:left="0"/>
              <w:jc w:val="center"/>
              <w:rPr>
                <w:b/>
              </w:rPr>
            </w:pPr>
            <w:r>
              <w:rPr>
                <w:rFonts w:ascii="Calibri" w:hAnsi="Calibri" w:cs="Calibri"/>
                <w:color w:val="000000"/>
                <w:sz w:val="22"/>
              </w:rPr>
              <w:t>1,275</w:t>
            </w:r>
          </w:p>
        </w:tc>
        <w:tc>
          <w:tcPr>
            <w:tcW w:w="1170" w:type="dxa"/>
            <w:vAlign w:val="bottom"/>
          </w:tcPr>
          <w:p w14:paraId="33098112" w14:textId="159E93A6" w:rsidR="008F5F12" w:rsidRDefault="008F5F12" w:rsidP="008F5F12">
            <w:pPr>
              <w:pStyle w:val="ListParagraph"/>
              <w:ind w:left="0"/>
              <w:jc w:val="center"/>
              <w:rPr>
                <w:b/>
              </w:rPr>
            </w:pPr>
            <w:r>
              <w:rPr>
                <w:rFonts w:ascii="Calibri" w:hAnsi="Calibri" w:cs="Calibri"/>
                <w:color w:val="000000"/>
                <w:sz w:val="22"/>
              </w:rPr>
              <w:t>956</w:t>
            </w:r>
          </w:p>
        </w:tc>
        <w:tc>
          <w:tcPr>
            <w:tcW w:w="1162" w:type="dxa"/>
            <w:vAlign w:val="bottom"/>
          </w:tcPr>
          <w:p w14:paraId="0EA96DE1" w14:textId="7F9312C1" w:rsidR="008F5F12" w:rsidRDefault="008F5F12" w:rsidP="008F5F12">
            <w:pPr>
              <w:pStyle w:val="ListParagraph"/>
              <w:ind w:left="0"/>
              <w:jc w:val="center"/>
              <w:rPr>
                <w:b/>
              </w:rPr>
            </w:pPr>
            <w:r>
              <w:rPr>
                <w:rFonts w:ascii="Calibri" w:hAnsi="Calibri" w:cs="Calibri"/>
                <w:color w:val="000000"/>
                <w:sz w:val="22"/>
              </w:rPr>
              <w:t>842</w:t>
            </w:r>
          </w:p>
        </w:tc>
        <w:tc>
          <w:tcPr>
            <w:tcW w:w="1243" w:type="dxa"/>
            <w:vAlign w:val="bottom"/>
          </w:tcPr>
          <w:p w14:paraId="14E8F827" w14:textId="484372F2" w:rsidR="008F5F12" w:rsidRDefault="008F5F12" w:rsidP="008F5F12">
            <w:pPr>
              <w:pStyle w:val="ListParagraph"/>
              <w:ind w:left="0"/>
              <w:jc w:val="center"/>
              <w:rPr>
                <w:b/>
              </w:rPr>
            </w:pPr>
            <w:r>
              <w:rPr>
                <w:rFonts w:ascii="Calibri" w:hAnsi="Calibri" w:cs="Calibri"/>
                <w:color w:val="000000"/>
                <w:sz w:val="22"/>
              </w:rPr>
              <w:t>88%</w:t>
            </w:r>
          </w:p>
        </w:tc>
        <w:tc>
          <w:tcPr>
            <w:tcW w:w="1162" w:type="dxa"/>
            <w:vAlign w:val="bottom"/>
          </w:tcPr>
          <w:p w14:paraId="4884B879" w14:textId="36195C9C" w:rsidR="008F5F12" w:rsidRDefault="008F5F12" w:rsidP="008F5F12">
            <w:pPr>
              <w:pStyle w:val="ListParagraph"/>
              <w:ind w:left="0"/>
              <w:jc w:val="center"/>
              <w:rPr>
                <w:b/>
              </w:rPr>
            </w:pPr>
            <w:r>
              <w:rPr>
                <w:rFonts w:ascii="Calibri" w:hAnsi="Calibri" w:cs="Calibri"/>
                <w:color w:val="000000"/>
                <w:sz w:val="22"/>
              </w:rPr>
              <w:t>620</w:t>
            </w:r>
          </w:p>
        </w:tc>
        <w:tc>
          <w:tcPr>
            <w:tcW w:w="1243" w:type="dxa"/>
            <w:vAlign w:val="bottom"/>
          </w:tcPr>
          <w:p w14:paraId="26A5DEAA" w14:textId="0602AFCE" w:rsidR="008F5F12" w:rsidRDefault="008F5F12" w:rsidP="008F5F12">
            <w:pPr>
              <w:pStyle w:val="ListParagraph"/>
              <w:ind w:left="0"/>
              <w:jc w:val="center"/>
              <w:rPr>
                <w:b/>
              </w:rPr>
            </w:pPr>
            <w:r>
              <w:rPr>
                <w:rFonts w:ascii="Calibri" w:hAnsi="Calibri" w:cs="Calibri"/>
                <w:color w:val="000000"/>
                <w:sz w:val="22"/>
              </w:rPr>
              <w:t>65%</w:t>
            </w:r>
          </w:p>
        </w:tc>
        <w:tc>
          <w:tcPr>
            <w:tcW w:w="1162" w:type="dxa"/>
            <w:vAlign w:val="bottom"/>
          </w:tcPr>
          <w:p w14:paraId="445BD807" w14:textId="1F0A628F" w:rsidR="008F5F12" w:rsidRDefault="008F5F12" w:rsidP="008F5F12">
            <w:pPr>
              <w:pStyle w:val="ListParagraph"/>
              <w:ind w:left="0"/>
              <w:jc w:val="center"/>
              <w:rPr>
                <w:b/>
              </w:rPr>
            </w:pPr>
            <w:r>
              <w:rPr>
                <w:rFonts w:ascii="Calibri" w:hAnsi="Calibri" w:cs="Calibri"/>
                <w:color w:val="000000"/>
                <w:sz w:val="22"/>
              </w:rPr>
              <w:t>751</w:t>
            </w:r>
          </w:p>
        </w:tc>
        <w:tc>
          <w:tcPr>
            <w:tcW w:w="1243" w:type="dxa"/>
            <w:vAlign w:val="bottom"/>
          </w:tcPr>
          <w:p w14:paraId="127B6E32" w14:textId="6C73D187" w:rsidR="008F5F12" w:rsidRDefault="008F5F12" w:rsidP="008F5F12">
            <w:pPr>
              <w:pStyle w:val="ListParagraph"/>
              <w:ind w:left="0"/>
              <w:jc w:val="center"/>
              <w:rPr>
                <w:b/>
              </w:rPr>
            </w:pPr>
            <w:r>
              <w:rPr>
                <w:rFonts w:ascii="Calibri" w:hAnsi="Calibri" w:cs="Calibri"/>
                <w:color w:val="000000"/>
                <w:sz w:val="22"/>
              </w:rPr>
              <w:t>79%</w:t>
            </w:r>
          </w:p>
        </w:tc>
      </w:tr>
      <w:tr w:rsidR="008F5F12" w14:paraId="79F73AB2" w14:textId="77777777" w:rsidTr="00693B09">
        <w:tc>
          <w:tcPr>
            <w:tcW w:w="1191" w:type="dxa"/>
            <w:vAlign w:val="bottom"/>
          </w:tcPr>
          <w:p w14:paraId="268748C0" w14:textId="5E9D7911" w:rsidR="008F5F12" w:rsidRDefault="008F5F12" w:rsidP="008F5F12">
            <w:pPr>
              <w:pStyle w:val="ListParagraph"/>
              <w:ind w:left="0"/>
              <w:jc w:val="center"/>
              <w:rPr>
                <w:b/>
              </w:rPr>
            </w:pPr>
            <w:r>
              <w:rPr>
                <w:rFonts w:ascii="Calibri" w:hAnsi="Calibri" w:cs="Calibri"/>
                <w:color w:val="000000"/>
                <w:sz w:val="22"/>
              </w:rPr>
              <w:t>2,000</w:t>
            </w:r>
          </w:p>
        </w:tc>
        <w:tc>
          <w:tcPr>
            <w:tcW w:w="1170" w:type="dxa"/>
            <w:vAlign w:val="bottom"/>
          </w:tcPr>
          <w:p w14:paraId="2EFEBE4D" w14:textId="5A3A6222" w:rsidR="008F5F12" w:rsidRDefault="008F5F12" w:rsidP="008F5F12">
            <w:pPr>
              <w:pStyle w:val="ListParagraph"/>
              <w:ind w:left="0"/>
              <w:jc w:val="center"/>
              <w:rPr>
                <w:b/>
              </w:rPr>
            </w:pPr>
            <w:r>
              <w:rPr>
                <w:rFonts w:ascii="Calibri" w:hAnsi="Calibri" w:cs="Calibri"/>
                <w:color w:val="000000"/>
                <w:sz w:val="22"/>
              </w:rPr>
              <w:t>1,500</w:t>
            </w:r>
          </w:p>
        </w:tc>
        <w:tc>
          <w:tcPr>
            <w:tcW w:w="1162" w:type="dxa"/>
            <w:vAlign w:val="bottom"/>
          </w:tcPr>
          <w:p w14:paraId="7DD74D8F" w14:textId="0CD38DD8" w:rsidR="008F5F12" w:rsidRDefault="008F5F12" w:rsidP="008F5F12">
            <w:pPr>
              <w:pStyle w:val="ListParagraph"/>
              <w:ind w:left="0"/>
              <w:jc w:val="center"/>
              <w:rPr>
                <w:b/>
              </w:rPr>
            </w:pPr>
            <w:r>
              <w:rPr>
                <w:rFonts w:ascii="Calibri" w:hAnsi="Calibri" w:cs="Calibri"/>
                <w:color w:val="000000"/>
                <w:sz w:val="22"/>
              </w:rPr>
              <w:t>1,322</w:t>
            </w:r>
          </w:p>
        </w:tc>
        <w:tc>
          <w:tcPr>
            <w:tcW w:w="1243" w:type="dxa"/>
            <w:vAlign w:val="bottom"/>
          </w:tcPr>
          <w:p w14:paraId="47C772FD" w14:textId="2AF542A1" w:rsidR="008F5F12" w:rsidRDefault="008F5F12" w:rsidP="008F5F12">
            <w:pPr>
              <w:pStyle w:val="ListParagraph"/>
              <w:ind w:left="0"/>
              <w:jc w:val="center"/>
              <w:rPr>
                <w:b/>
              </w:rPr>
            </w:pPr>
            <w:r>
              <w:rPr>
                <w:rFonts w:ascii="Calibri" w:hAnsi="Calibri" w:cs="Calibri"/>
                <w:color w:val="000000"/>
                <w:sz w:val="22"/>
              </w:rPr>
              <w:t>88%</w:t>
            </w:r>
          </w:p>
        </w:tc>
        <w:tc>
          <w:tcPr>
            <w:tcW w:w="1162" w:type="dxa"/>
            <w:vAlign w:val="bottom"/>
          </w:tcPr>
          <w:p w14:paraId="4993407B" w14:textId="301F313A" w:rsidR="008F5F12" w:rsidRDefault="008F5F12" w:rsidP="008F5F12">
            <w:pPr>
              <w:pStyle w:val="ListParagraph"/>
              <w:ind w:left="0"/>
              <w:jc w:val="center"/>
              <w:rPr>
                <w:b/>
              </w:rPr>
            </w:pPr>
            <w:r>
              <w:rPr>
                <w:rFonts w:ascii="Calibri" w:hAnsi="Calibri" w:cs="Calibri"/>
                <w:color w:val="000000"/>
                <w:sz w:val="22"/>
              </w:rPr>
              <w:t>972</w:t>
            </w:r>
          </w:p>
        </w:tc>
        <w:tc>
          <w:tcPr>
            <w:tcW w:w="1243" w:type="dxa"/>
            <w:vAlign w:val="bottom"/>
          </w:tcPr>
          <w:p w14:paraId="311D9017" w14:textId="37B04B2C" w:rsidR="008F5F12" w:rsidRDefault="008F5F12" w:rsidP="008F5F12">
            <w:pPr>
              <w:pStyle w:val="ListParagraph"/>
              <w:ind w:left="0"/>
              <w:jc w:val="center"/>
              <w:rPr>
                <w:b/>
              </w:rPr>
            </w:pPr>
            <w:r>
              <w:rPr>
                <w:rFonts w:ascii="Calibri" w:hAnsi="Calibri" w:cs="Calibri"/>
                <w:color w:val="000000"/>
                <w:sz w:val="22"/>
              </w:rPr>
              <w:t>65%</w:t>
            </w:r>
          </w:p>
        </w:tc>
        <w:tc>
          <w:tcPr>
            <w:tcW w:w="1162" w:type="dxa"/>
            <w:vAlign w:val="bottom"/>
          </w:tcPr>
          <w:p w14:paraId="562DA14A" w14:textId="323A101F" w:rsidR="008F5F12" w:rsidRDefault="008F5F12" w:rsidP="008F5F12">
            <w:pPr>
              <w:pStyle w:val="ListParagraph"/>
              <w:ind w:left="0"/>
              <w:jc w:val="center"/>
              <w:rPr>
                <w:b/>
              </w:rPr>
            </w:pPr>
            <w:r>
              <w:rPr>
                <w:rFonts w:ascii="Calibri" w:hAnsi="Calibri" w:cs="Calibri"/>
                <w:color w:val="000000"/>
                <w:sz w:val="22"/>
              </w:rPr>
              <w:t>1,178</w:t>
            </w:r>
          </w:p>
        </w:tc>
        <w:tc>
          <w:tcPr>
            <w:tcW w:w="1243" w:type="dxa"/>
            <w:vAlign w:val="bottom"/>
          </w:tcPr>
          <w:p w14:paraId="2F91730B" w14:textId="78893446" w:rsidR="008F5F12" w:rsidRDefault="008F5F12" w:rsidP="008F5F12">
            <w:pPr>
              <w:pStyle w:val="ListParagraph"/>
              <w:ind w:left="0"/>
              <w:jc w:val="center"/>
              <w:rPr>
                <w:b/>
              </w:rPr>
            </w:pPr>
            <w:r>
              <w:rPr>
                <w:rFonts w:ascii="Calibri" w:hAnsi="Calibri" w:cs="Calibri"/>
                <w:color w:val="000000"/>
                <w:sz w:val="22"/>
              </w:rPr>
              <w:t>79%</w:t>
            </w:r>
          </w:p>
        </w:tc>
      </w:tr>
      <w:tr w:rsidR="008F5F12" w14:paraId="2E8B55E5" w14:textId="77777777" w:rsidTr="00693B09">
        <w:tc>
          <w:tcPr>
            <w:tcW w:w="1191" w:type="dxa"/>
            <w:vAlign w:val="bottom"/>
          </w:tcPr>
          <w:p w14:paraId="1C93A65E" w14:textId="1E09E5F2" w:rsidR="008F5F12" w:rsidRDefault="008F5F12" w:rsidP="008F5F12">
            <w:pPr>
              <w:pStyle w:val="ListParagraph"/>
              <w:ind w:left="0"/>
              <w:jc w:val="center"/>
              <w:rPr>
                <w:b/>
              </w:rPr>
            </w:pPr>
            <w:r>
              <w:rPr>
                <w:rFonts w:ascii="Calibri" w:hAnsi="Calibri" w:cs="Calibri"/>
                <w:color w:val="000000"/>
                <w:sz w:val="22"/>
              </w:rPr>
              <w:t>2,055</w:t>
            </w:r>
          </w:p>
        </w:tc>
        <w:tc>
          <w:tcPr>
            <w:tcW w:w="1170" w:type="dxa"/>
            <w:vAlign w:val="bottom"/>
          </w:tcPr>
          <w:p w14:paraId="6762269C" w14:textId="7CC72504" w:rsidR="008F5F12" w:rsidRDefault="008F5F12" w:rsidP="008F5F12">
            <w:pPr>
              <w:pStyle w:val="ListParagraph"/>
              <w:ind w:left="0"/>
              <w:jc w:val="center"/>
              <w:rPr>
                <w:b/>
              </w:rPr>
            </w:pPr>
            <w:r>
              <w:rPr>
                <w:rFonts w:ascii="Calibri" w:hAnsi="Calibri" w:cs="Calibri"/>
                <w:color w:val="000000"/>
                <w:sz w:val="22"/>
              </w:rPr>
              <w:t>1,541</w:t>
            </w:r>
          </w:p>
        </w:tc>
        <w:tc>
          <w:tcPr>
            <w:tcW w:w="1162" w:type="dxa"/>
            <w:vAlign w:val="bottom"/>
          </w:tcPr>
          <w:p w14:paraId="3B700CEF" w14:textId="7EE3FBD1" w:rsidR="008F5F12" w:rsidRDefault="008F5F12" w:rsidP="008F5F12">
            <w:pPr>
              <w:pStyle w:val="ListParagraph"/>
              <w:ind w:left="0"/>
              <w:jc w:val="center"/>
              <w:rPr>
                <w:b/>
              </w:rPr>
            </w:pPr>
            <w:r>
              <w:rPr>
                <w:rFonts w:ascii="Calibri" w:hAnsi="Calibri" w:cs="Calibri"/>
                <w:color w:val="000000"/>
                <w:sz w:val="22"/>
              </w:rPr>
              <w:t>1,358</w:t>
            </w:r>
          </w:p>
        </w:tc>
        <w:tc>
          <w:tcPr>
            <w:tcW w:w="1243" w:type="dxa"/>
            <w:vAlign w:val="bottom"/>
          </w:tcPr>
          <w:p w14:paraId="54ACF3A1" w14:textId="0B407A63" w:rsidR="008F5F12" w:rsidRDefault="008F5F12" w:rsidP="008F5F12">
            <w:pPr>
              <w:pStyle w:val="ListParagraph"/>
              <w:ind w:left="0"/>
              <w:jc w:val="center"/>
              <w:rPr>
                <w:b/>
              </w:rPr>
            </w:pPr>
            <w:r>
              <w:rPr>
                <w:rFonts w:ascii="Calibri" w:hAnsi="Calibri" w:cs="Calibri"/>
                <w:color w:val="000000"/>
                <w:sz w:val="22"/>
              </w:rPr>
              <w:t>88%</w:t>
            </w:r>
          </w:p>
        </w:tc>
        <w:tc>
          <w:tcPr>
            <w:tcW w:w="1162" w:type="dxa"/>
            <w:vAlign w:val="bottom"/>
          </w:tcPr>
          <w:p w14:paraId="0A0B5A48" w14:textId="0140AD4E" w:rsidR="008F5F12" w:rsidRDefault="008F5F12" w:rsidP="008F5F12">
            <w:pPr>
              <w:pStyle w:val="ListParagraph"/>
              <w:ind w:left="0"/>
              <w:jc w:val="center"/>
              <w:rPr>
                <w:b/>
              </w:rPr>
            </w:pPr>
            <w:r>
              <w:rPr>
                <w:rFonts w:ascii="Calibri" w:hAnsi="Calibri" w:cs="Calibri"/>
                <w:color w:val="000000"/>
                <w:sz w:val="22"/>
              </w:rPr>
              <w:t>999</w:t>
            </w:r>
          </w:p>
        </w:tc>
        <w:tc>
          <w:tcPr>
            <w:tcW w:w="1243" w:type="dxa"/>
            <w:vAlign w:val="bottom"/>
          </w:tcPr>
          <w:p w14:paraId="70933A1F" w14:textId="29454667" w:rsidR="008F5F12" w:rsidRDefault="008F5F12" w:rsidP="008F5F12">
            <w:pPr>
              <w:pStyle w:val="ListParagraph"/>
              <w:ind w:left="0"/>
              <w:jc w:val="center"/>
              <w:rPr>
                <w:b/>
              </w:rPr>
            </w:pPr>
            <w:r>
              <w:rPr>
                <w:rFonts w:ascii="Calibri" w:hAnsi="Calibri" w:cs="Calibri"/>
                <w:color w:val="000000"/>
                <w:sz w:val="22"/>
              </w:rPr>
              <w:t>65%</w:t>
            </w:r>
          </w:p>
        </w:tc>
        <w:tc>
          <w:tcPr>
            <w:tcW w:w="1162" w:type="dxa"/>
            <w:vAlign w:val="bottom"/>
          </w:tcPr>
          <w:p w14:paraId="5B29996B" w14:textId="42A7586A" w:rsidR="008F5F12" w:rsidRDefault="008F5F12" w:rsidP="008F5F12">
            <w:pPr>
              <w:pStyle w:val="ListParagraph"/>
              <w:ind w:left="0"/>
              <w:jc w:val="center"/>
              <w:rPr>
                <w:b/>
              </w:rPr>
            </w:pPr>
            <w:r>
              <w:rPr>
                <w:rFonts w:ascii="Calibri" w:hAnsi="Calibri" w:cs="Calibri"/>
                <w:color w:val="000000"/>
                <w:sz w:val="22"/>
              </w:rPr>
              <w:t>1,211</w:t>
            </w:r>
          </w:p>
        </w:tc>
        <w:tc>
          <w:tcPr>
            <w:tcW w:w="1243" w:type="dxa"/>
            <w:vAlign w:val="bottom"/>
          </w:tcPr>
          <w:p w14:paraId="65EF75E9" w14:textId="28F7C56F" w:rsidR="008F5F12" w:rsidRDefault="008F5F12" w:rsidP="008F5F12">
            <w:pPr>
              <w:pStyle w:val="ListParagraph"/>
              <w:ind w:left="0"/>
              <w:jc w:val="center"/>
              <w:rPr>
                <w:b/>
              </w:rPr>
            </w:pPr>
            <w:r>
              <w:rPr>
                <w:rFonts w:ascii="Calibri" w:hAnsi="Calibri" w:cs="Calibri"/>
                <w:color w:val="000000"/>
                <w:sz w:val="22"/>
              </w:rPr>
              <w:t>79%</w:t>
            </w:r>
          </w:p>
        </w:tc>
      </w:tr>
      <w:tr w:rsidR="008F5F12" w14:paraId="08FE7D14" w14:textId="77777777" w:rsidTr="00693B09">
        <w:tc>
          <w:tcPr>
            <w:tcW w:w="1191" w:type="dxa"/>
            <w:vAlign w:val="bottom"/>
          </w:tcPr>
          <w:p w14:paraId="326AFB66" w14:textId="43A3EC60" w:rsidR="008F5F12" w:rsidRDefault="008F5F12" w:rsidP="008F5F12">
            <w:pPr>
              <w:pStyle w:val="ListParagraph"/>
              <w:ind w:left="0"/>
              <w:jc w:val="center"/>
              <w:rPr>
                <w:b/>
              </w:rPr>
            </w:pPr>
            <w:r>
              <w:rPr>
                <w:rFonts w:ascii="Calibri" w:hAnsi="Calibri" w:cs="Calibri"/>
                <w:color w:val="000000"/>
                <w:sz w:val="22"/>
              </w:rPr>
              <w:t>2,100</w:t>
            </w:r>
          </w:p>
        </w:tc>
        <w:tc>
          <w:tcPr>
            <w:tcW w:w="1170" w:type="dxa"/>
            <w:vAlign w:val="bottom"/>
          </w:tcPr>
          <w:p w14:paraId="4D3B3D4A" w14:textId="02AFF280" w:rsidR="008F5F12" w:rsidRDefault="008F5F12" w:rsidP="008F5F12">
            <w:pPr>
              <w:pStyle w:val="ListParagraph"/>
              <w:ind w:left="0"/>
              <w:jc w:val="center"/>
              <w:rPr>
                <w:b/>
              </w:rPr>
            </w:pPr>
            <w:r>
              <w:rPr>
                <w:rFonts w:ascii="Calibri" w:hAnsi="Calibri" w:cs="Calibri"/>
                <w:color w:val="000000"/>
                <w:sz w:val="22"/>
              </w:rPr>
              <w:t>1,575</w:t>
            </w:r>
          </w:p>
        </w:tc>
        <w:tc>
          <w:tcPr>
            <w:tcW w:w="1162" w:type="dxa"/>
            <w:vAlign w:val="bottom"/>
          </w:tcPr>
          <w:p w14:paraId="74AB136D" w14:textId="32F6C0E3" w:rsidR="008F5F12" w:rsidRDefault="008F5F12" w:rsidP="008F5F12">
            <w:pPr>
              <w:pStyle w:val="ListParagraph"/>
              <w:ind w:left="0"/>
              <w:jc w:val="center"/>
              <w:rPr>
                <w:b/>
              </w:rPr>
            </w:pPr>
            <w:r>
              <w:rPr>
                <w:rFonts w:ascii="Calibri" w:hAnsi="Calibri" w:cs="Calibri"/>
                <w:color w:val="000000"/>
                <w:sz w:val="22"/>
              </w:rPr>
              <w:t>1,388</w:t>
            </w:r>
          </w:p>
        </w:tc>
        <w:tc>
          <w:tcPr>
            <w:tcW w:w="1243" w:type="dxa"/>
            <w:vAlign w:val="bottom"/>
          </w:tcPr>
          <w:p w14:paraId="62152ABE" w14:textId="3F529AA3" w:rsidR="008F5F12" w:rsidRDefault="008F5F12" w:rsidP="008F5F12">
            <w:pPr>
              <w:pStyle w:val="ListParagraph"/>
              <w:ind w:left="0"/>
              <w:jc w:val="center"/>
              <w:rPr>
                <w:b/>
              </w:rPr>
            </w:pPr>
            <w:r>
              <w:rPr>
                <w:rFonts w:ascii="Calibri" w:hAnsi="Calibri" w:cs="Calibri"/>
                <w:color w:val="000000"/>
                <w:sz w:val="22"/>
              </w:rPr>
              <w:t>88%</w:t>
            </w:r>
          </w:p>
        </w:tc>
        <w:tc>
          <w:tcPr>
            <w:tcW w:w="1162" w:type="dxa"/>
            <w:vAlign w:val="bottom"/>
          </w:tcPr>
          <w:p w14:paraId="61159576" w14:textId="61AAB8AE" w:rsidR="008F5F12" w:rsidRDefault="008F5F12" w:rsidP="008F5F12">
            <w:pPr>
              <w:pStyle w:val="ListParagraph"/>
              <w:ind w:left="0"/>
              <w:jc w:val="center"/>
              <w:rPr>
                <w:b/>
              </w:rPr>
            </w:pPr>
            <w:r>
              <w:rPr>
                <w:rFonts w:ascii="Calibri" w:hAnsi="Calibri" w:cs="Calibri"/>
                <w:color w:val="000000"/>
                <w:sz w:val="22"/>
              </w:rPr>
              <w:t>1,021</w:t>
            </w:r>
          </w:p>
        </w:tc>
        <w:tc>
          <w:tcPr>
            <w:tcW w:w="1243" w:type="dxa"/>
            <w:vAlign w:val="bottom"/>
          </w:tcPr>
          <w:p w14:paraId="1413B2ED" w14:textId="6D7BD9B1" w:rsidR="008F5F12" w:rsidRDefault="008F5F12" w:rsidP="008F5F12">
            <w:pPr>
              <w:pStyle w:val="ListParagraph"/>
              <w:ind w:left="0"/>
              <w:jc w:val="center"/>
              <w:rPr>
                <w:b/>
              </w:rPr>
            </w:pPr>
            <w:r>
              <w:rPr>
                <w:rFonts w:ascii="Calibri" w:hAnsi="Calibri" w:cs="Calibri"/>
                <w:color w:val="000000"/>
                <w:sz w:val="22"/>
              </w:rPr>
              <w:t>65%</w:t>
            </w:r>
          </w:p>
        </w:tc>
        <w:tc>
          <w:tcPr>
            <w:tcW w:w="1162" w:type="dxa"/>
            <w:vAlign w:val="bottom"/>
          </w:tcPr>
          <w:p w14:paraId="52C3E685" w14:textId="445DEE85" w:rsidR="008F5F12" w:rsidRDefault="008F5F12" w:rsidP="008F5F12">
            <w:pPr>
              <w:pStyle w:val="ListParagraph"/>
              <w:ind w:left="0"/>
              <w:jc w:val="center"/>
              <w:rPr>
                <w:b/>
              </w:rPr>
            </w:pPr>
            <w:r>
              <w:rPr>
                <w:rFonts w:ascii="Calibri" w:hAnsi="Calibri" w:cs="Calibri"/>
                <w:color w:val="000000"/>
                <w:sz w:val="22"/>
              </w:rPr>
              <w:t>1,237</w:t>
            </w:r>
          </w:p>
        </w:tc>
        <w:tc>
          <w:tcPr>
            <w:tcW w:w="1243" w:type="dxa"/>
            <w:vAlign w:val="bottom"/>
          </w:tcPr>
          <w:p w14:paraId="406F4D8A" w14:textId="62942AD2" w:rsidR="008F5F12" w:rsidRDefault="008F5F12" w:rsidP="008F5F12">
            <w:pPr>
              <w:pStyle w:val="ListParagraph"/>
              <w:ind w:left="0"/>
              <w:jc w:val="center"/>
              <w:rPr>
                <w:b/>
              </w:rPr>
            </w:pPr>
            <w:r>
              <w:rPr>
                <w:rFonts w:ascii="Calibri" w:hAnsi="Calibri" w:cs="Calibri"/>
                <w:color w:val="000000"/>
                <w:sz w:val="22"/>
              </w:rPr>
              <w:t>79%</w:t>
            </w:r>
          </w:p>
        </w:tc>
      </w:tr>
      <w:tr w:rsidR="008F5F12" w14:paraId="235D3DF2" w14:textId="77777777" w:rsidTr="00693B09">
        <w:tc>
          <w:tcPr>
            <w:tcW w:w="1191" w:type="dxa"/>
            <w:vAlign w:val="bottom"/>
          </w:tcPr>
          <w:p w14:paraId="261128DB" w14:textId="5F032559" w:rsidR="008F5F12" w:rsidRDefault="008F5F12" w:rsidP="008F5F12">
            <w:pPr>
              <w:pStyle w:val="ListParagraph"/>
              <w:ind w:left="0"/>
              <w:jc w:val="center"/>
              <w:rPr>
                <w:b/>
              </w:rPr>
            </w:pPr>
            <w:r>
              <w:rPr>
                <w:rFonts w:ascii="Calibri" w:hAnsi="Calibri" w:cs="Calibri"/>
                <w:color w:val="000000"/>
                <w:sz w:val="22"/>
              </w:rPr>
              <w:t>2,948</w:t>
            </w:r>
          </w:p>
        </w:tc>
        <w:tc>
          <w:tcPr>
            <w:tcW w:w="1170" w:type="dxa"/>
            <w:vAlign w:val="bottom"/>
          </w:tcPr>
          <w:p w14:paraId="7B59230F" w14:textId="16BCA1C6" w:rsidR="008F5F12" w:rsidRDefault="008F5F12" w:rsidP="008F5F12">
            <w:pPr>
              <w:pStyle w:val="ListParagraph"/>
              <w:ind w:left="0"/>
              <w:jc w:val="center"/>
              <w:rPr>
                <w:b/>
              </w:rPr>
            </w:pPr>
            <w:r>
              <w:rPr>
                <w:rFonts w:ascii="Calibri" w:hAnsi="Calibri" w:cs="Calibri"/>
                <w:color w:val="000000"/>
                <w:sz w:val="22"/>
              </w:rPr>
              <w:t>2,211</w:t>
            </w:r>
          </w:p>
        </w:tc>
        <w:tc>
          <w:tcPr>
            <w:tcW w:w="1162" w:type="dxa"/>
            <w:vAlign w:val="bottom"/>
          </w:tcPr>
          <w:p w14:paraId="25A2FDEC" w14:textId="5D96E59F" w:rsidR="008F5F12" w:rsidRDefault="008F5F12" w:rsidP="008F5F12">
            <w:pPr>
              <w:pStyle w:val="ListParagraph"/>
              <w:ind w:left="0"/>
              <w:jc w:val="center"/>
              <w:rPr>
                <w:b/>
              </w:rPr>
            </w:pPr>
            <w:r>
              <w:rPr>
                <w:rFonts w:ascii="Calibri" w:hAnsi="Calibri" w:cs="Calibri"/>
                <w:color w:val="000000"/>
                <w:sz w:val="22"/>
              </w:rPr>
              <w:t>1,948</w:t>
            </w:r>
          </w:p>
        </w:tc>
        <w:tc>
          <w:tcPr>
            <w:tcW w:w="1243" w:type="dxa"/>
            <w:vAlign w:val="bottom"/>
          </w:tcPr>
          <w:p w14:paraId="78F409CB" w14:textId="00F3E38D" w:rsidR="008F5F12" w:rsidRDefault="008F5F12" w:rsidP="008F5F12">
            <w:pPr>
              <w:pStyle w:val="ListParagraph"/>
              <w:ind w:left="0"/>
              <w:jc w:val="center"/>
              <w:rPr>
                <w:b/>
              </w:rPr>
            </w:pPr>
            <w:r>
              <w:rPr>
                <w:rFonts w:ascii="Calibri" w:hAnsi="Calibri" w:cs="Calibri"/>
                <w:color w:val="000000"/>
                <w:sz w:val="22"/>
              </w:rPr>
              <w:t>88%</w:t>
            </w:r>
          </w:p>
        </w:tc>
        <w:tc>
          <w:tcPr>
            <w:tcW w:w="1162" w:type="dxa"/>
            <w:vAlign w:val="bottom"/>
          </w:tcPr>
          <w:p w14:paraId="4528A064" w14:textId="435B41CE" w:rsidR="008F5F12" w:rsidRDefault="008F5F12" w:rsidP="008F5F12">
            <w:pPr>
              <w:pStyle w:val="ListParagraph"/>
              <w:ind w:left="0"/>
              <w:jc w:val="center"/>
              <w:rPr>
                <w:b/>
              </w:rPr>
            </w:pPr>
            <w:r>
              <w:rPr>
                <w:rFonts w:ascii="Calibri" w:hAnsi="Calibri" w:cs="Calibri"/>
                <w:color w:val="000000"/>
                <w:sz w:val="22"/>
              </w:rPr>
              <w:t>1,433</w:t>
            </w:r>
          </w:p>
        </w:tc>
        <w:tc>
          <w:tcPr>
            <w:tcW w:w="1243" w:type="dxa"/>
            <w:vAlign w:val="bottom"/>
          </w:tcPr>
          <w:p w14:paraId="429DE8AE" w14:textId="1EF841E5" w:rsidR="008F5F12" w:rsidRDefault="008F5F12" w:rsidP="008F5F12">
            <w:pPr>
              <w:pStyle w:val="ListParagraph"/>
              <w:ind w:left="0"/>
              <w:jc w:val="center"/>
              <w:rPr>
                <w:b/>
              </w:rPr>
            </w:pPr>
            <w:r>
              <w:rPr>
                <w:rFonts w:ascii="Calibri" w:hAnsi="Calibri" w:cs="Calibri"/>
                <w:color w:val="000000"/>
                <w:sz w:val="22"/>
              </w:rPr>
              <w:t>65%</w:t>
            </w:r>
          </w:p>
        </w:tc>
        <w:tc>
          <w:tcPr>
            <w:tcW w:w="1162" w:type="dxa"/>
            <w:vAlign w:val="bottom"/>
          </w:tcPr>
          <w:p w14:paraId="3EF43892" w14:textId="693BB791" w:rsidR="008F5F12" w:rsidRDefault="008F5F12" w:rsidP="008F5F12">
            <w:pPr>
              <w:pStyle w:val="ListParagraph"/>
              <w:ind w:left="0"/>
              <w:jc w:val="center"/>
              <w:rPr>
                <w:b/>
              </w:rPr>
            </w:pPr>
            <w:r>
              <w:rPr>
                <w:rFonts w:ascii="Calibri" w:hAnsi="Calibri" w:cs="Calibri"/>
                <w:color w:val="000000"/>
                <w:sz w:val="22"/>
              </w:rPr>
              <w:t>1,736</w:t>
            </w:r>
          </w:p>
        </w:tc>
        <w:tc>
          <w:tcPr>
            <w:tcW w:w="1243" w:type="dxa"/>
            <w:vAlign w:val="bottom"/>
          </w:tcPr>
          <w:p w14:paraId="3A2B1F51" w14:textId="32FE2A7D" w:rsidR="008F5F12" w:rsidRDefault="008F5F12" w:rsidP="008F5F12">
            <w:pPr>
              <w:pStyle w:val="ListParagraph"/>
              <w:ind w:left="0"/>
              <w:jc w:val="center"/>
              <w:rPr>
                <w:b/>
              </w:rPr>
            </w:pPr>
            <w:r>
              <w:rPr>
                <w:rFonts w:ascii="Calibri" w:hAnsi="Calibri" w:cs="Calibri"/>
                <w:color w:val="000000"/>
                <w:sz w:val="22"/>
              </w:rPr>
              <w:t>79%</w:t>
            </w:r>
          </w:p>
        </w:tc>
      </w:tr>
      <w:tr w:rsidR="008F5F12" w14:paraId="131D5325" w14:textId="77777777" w:rsidTr="00693B09">
        <w:tc>
          <w:tcPr>
            <w:tcW w:w="1191" w:type="dxa"/>
            <w:vAlign w:val="bottom"/>
          </w:tcPr>
          <w:p w14:paraId="4B1E2662" w14:textId="276D4315" w:rsidR="008F5F12" w:rsidRDefault="008F5F12" w:rsidP="008F5F12">
            <w:pPr>
              <w:pStyle w:val="ListParagraph"/>
              <w:ind w:left="0"/>
              <w:jc w:val="center"/>
              <w:rPr>
                <w:b/>
              </w:rPr>
            </w:pPr>
            <w:r>
              <w:rPr>
                <w:rFonts w:ascii="Calibri" w:hAnsi="Calibri" w:cs="Calibri"/>
                <w:color w:val="000000"/>
                <w:sz w:val="22"/>
              </w:rPr>
              <w:t>3,000</w:t>
            </w:r>
          </w:p>
        </w:tc>
        <w:tc>
          <w:tcPr>
            <w:tcW w:w="1170" w:type="dxa"/>
            <w:vAlign w:val="bottom"/>
          </w:tcPr>
          <w:p w14:paraId="5EB363A7" w14:textId="25B35293" w:rsidR="008F5F12" w:rsidRDefault="008F5F12" w:rsidP="008F5F12">
            <w:pPr>
              <w:pStyle w:val="ListParagraph"/>
              <w:ind w:left="0"/>
              <w:jc w:val="center"/>
              <w:rPr>
                <w:b/>
              </w:rPr>
            </w:pPr>
            <w:r>
              <w:rPr>
                <w:rFonts w:ascii="Calibri" w:hAnsi="Calibri" w:cs="Calibri"/>
                <w:color w:val="000000"/>
                <w:sz w:val="22"/>
              </w:rPr>
              <w:t>2,250</w:t>
            </w:r>
          </w:p>
        </w:tc>
        <w:tc>
          <w:tcPr>
            <w:tcW w:w="1162" w:type="dxa"/>
            <w:vAlign w:val="bottom"/>
          </w:tcPr>
          <w:p w14:paraId="2302E6A5" w14:textId="6B739D7D" w:rsidR="008F5F12" w:rsidRDefault="008F5F12" w:rsidP="008F5F12">
            <w:pPr>
              <w:pStyle w:val="ListParagraph"/>
              <w:ind w:left="0"/>
              <w:jc w:val="center"/>
              <w:rPr>
                <w:b/>
              </w:rPr>
            </w:pPr>
            <w:r>
              <w:rPr>
                <w:rFonts w:ascii="Calibri" w:hAnsi="Calibri" w:cs="Calibri"/>
                <w:color w:val="000000"/>
                <w:sz w:val="22"/>
              </w:rPr>
              <w:t>1,983</w:t>
            </w:r>
          </w:p>
        </w:tc>
        <w:tc>
          <w:tcPr>
            <w:tcW w:w="1243" w:type="dxa"/>
            <w:vAlign w:val="bottom"/>
          </w:tcPr>
          <w:p w14:paraId="41570DC6" w14:textId="4D6DC2ED" w:rsidR="008F5F12" w:rsidRDefault="008F5F12" w:rsidP="008F5F12">
            <w:pPr>
              <w:pStyle w:val="ListParagraph"/>
              <w:ind w:left="0"/>
              <w:jc w:val="center"/>
              <w:rPr>
                <w:b/>
              </w:rPr>
            </w:pPr>
            <w:r>
              <w:rPr>
                <w:rFonts w:ascii="Calibri" w:hAnsi="Calibri" w:cs="Calibri"/>
                <w:color w:val="000000"/>
                <w:sz w:val="22"/>
              </w:rPr>
              <w:t>88%</w:t>
            </w:r>
          </w:p>
        </w:tc>
        <w:tc>
          <w:tcPr>
            <w:tcW w:w="1162" w:type="dxa"/>
            <w:vAlign w:val="bottom"/>
          </w:tcPr>
          <w:p w14:paraId="43B849DC" w14:textId="3504C1AA" w:rsidR="008F5F12" w:rsidRDefault="008F5F12" w:rsidP="008F5F12">
            <w:pPr>
              <w:pStyle w:val="ListParagraph"/>
              <w:ind w:left="0"/>
              <w:jc w:val="center"/>
              <w:rPr>
                <w:b/>
              </w:rPr>
            </w:pPr>
            <w:r>
              <w:rPr>
                <w:rFonts w:ascii="Calibri" w:hAnsi="Calibri" w:cs="Calibri"/>
                <w:color w:val="000000"/>
                <w:sz w:val="22"/>
              </w:rPr>
              <w:t>1,458</w:t>
            </w:r>
          </w:p>
        </w:tc>
        <w:tc>
          <w:tcPr>
            <w:tcW w:w="1243" w:type="dxa"/>
            <w:vAlign w:val="bottom"/>
          </w:tcPr>
          <w:p w14:paraId="0FF64A1A" w14:textId="12865793" w:rsidR="008F5F12" w:rsidRDefault="008F5F12" w:rsidP="008F5F12">
            <w:pPr>
              <w:pStyle w:val="ListParagraph"/>
              <w:ind w:left="0"/>
              <w:jc w:val="center"/>
              <w:rPr>
                <w:b/>
              </w:rPr>
            </w:pPr>
            <w:r>
              <w:rPr>
                <w:rFonts w:ascii="Calibri" w:hAnsi="Calibri" w:cs="Calibri"/>
                <w:color w:val="000000"/>
                <w:sz w:val="22"/>
              </w:rPr>
              <w:t>65%</w:t>
            </w:r>
          </w:p>
        </w:tc>
        <w:tc>
          <w:tcPr>
            <w:tcW w:w="1162" w:type="dxa"/>
            <w:vAlign w:val="bottom"/>
          </w:tcPr>
          <w:p w14:paraId="76857E5D" w14:textId="5BB0DE11" w:rsidR="008F5F12" w:rsidRDefault="008F5F12" w:rsidP="008F5F12">
            <w:pPr>
              <w:pStyle w:val="ListParagraph"/>
              <w:ind w:left="0"/>
              <w:jc w:val="center"/>
              <w:rPr>
                <w:b/>
              </w:rPr>
            </w:pPr>
            <w:r>
              <w:rPr>
                <w:rFonts w:ascii="Calibri" w:hAnsi="Calibri" w:cs="Calibri"/>
                <w:color w:val="000000"/>
                <w:sz w:val="22"/>
              </w:rPr>
              <w:t>1,768</w:t>
            </w:r>
          </w:p>
        </w:tc>
        <w:tc>
          <w:tcPr>
            <w:tcW w:w="1243" w:type="dxa"/>
            <w:vAlign w:val="bottom"/>
          </w:tcPr>
          <w:p w14:paraId="7A4DBB74" w14:textId="2B441828" w:rsidR="008F5F12" w:rsidRDefault="008F5F12" w:rsidP="008F5F12">
            <w:pPr>
              <w:pStyle w:val="ListParagraph"/>
              <w:ind w:left="0"/>
              <w:jc w:val="center"/>
              <w:rPr>
                <w:b/>
              </w:rPr>
            </w:pPr>
            <w:r>
              <w:rPr>
                <w:rFonts w:ascii="Calibri" w:hAnsi="Calibri" w:cs="Calibri"/>
                <w:color w:val="000000"/>
                <w:sz w:val="22"/>
              </w:rPr>
              <w:t>79%</w:t>
            </w:r>
          </w:p>
        </w:tc>
      </w:tr>
    </w:tbl>
    <w:p w14:paraId="5087AC0C" w14:textId="5A79B6C1" w:rsidR="00AF6C19" w:rsidRDefault="00AF6C19" w:rsidP="00AF6C19">
      <w:pPr>
        <w:pStyle w:val="ListParagraph"/>
        <w:ind w:left="0"/>
        <w:rPr>
          <w:b/>
        </w:rPr>
      </w:pPr>
    </w:p>
    <w:p w14:paraId="0A64E78D" w14:textId="4E3BACDF" w:rsidR="00AF7FF3" w:rsidRDefault="00ED5852" w:rsidP="00AF6C19">
      <w:pPr>
        <w:pStyle w:val="ListParagraph"/>
        <w:ind w:left="0"/>
        <w:rPr>
          <w:b/>
        </w:rPr>
      </w:pPr>
      <w:r>
        <w:rPr>
          <w:b/>
          <w:noProof/>
        </w:rPr>
        <w:drawing>
          <wp:inline distT="0" distB="0" distL="0" distR="0" wp14:anchorId="503B1138" wp14:editId="0C819124">
            <wp:extent cx="5581650" cy="478477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20959" cy="4818468"/>
                    </a:xfrm>
                    <a:prstGeom prst="rect">
                      <a:avLst/>
                    </a:prstGeom>
                    <a:noFill/>
                  </pic:spPr>
                </pic:pic>
              </a:graphicData>
            </a:graphic>
          </wp:inline>
        </w:drawing>
      </w:r>
    </w:p>
    <w:p w14:paraId="1A739F59" w14:textId="1BF2EFC1" w:rsidR="00D77862" w:rsidRDefault="00D77862" w:rsidP="00AF6C19">
      <w:pPr>
        <w:pStyle w:val="ListParagraph"/>
        <w:ind w:left="0"/>
        <w:rPr>
          <w:b/>
        </w:rPr>
      </w:pPr>
      <w:r>
        <w:rPr>
          <w:b/>
        </w:rPr>
        <w:t>Figure 1. Score vs Enrolled Acres, CNPPID Irrigator Lease</w:t>
      </w:r>
    </w:p>
    <w:p w14:paraId="7AD6ACA2" w14:textId="77777777" w:rsidR="00AA0C16" w:rsidRDefault="00AA0C16" w:rsidP="00AF6C19">
      <w:pPr>
        <w:pStyle w:val="ListParagraph"/>
        <w:ind w:left="0"/>
        <w:rPr>
          <w:ins w:id="181" w:author="Seth Turner" w:date="2019-05-15T16:27:00Z"/>
        </w:rPr>
      </w:pPr>
    </w:p>
    <w:p w14:paraId="59B90AA1" w14:textId="5495331C" w:rsidR="00D63BEA" w:rsidRDefault="00E35ED9" w:rsidP="00AF6C19">
      <w:pPr>
        <w:pStyle w:val="ListParagraph"/>
        <w:ind w:left="0"/>
      </w:pPr>
      <w:r>
        <w:t xml:space="preserve">As </w:t>
      </w:r>
      <w:r w:rsidR="00726489">
        <w:t xml:space="preserve">shown in Figure 1, the score analysis results essentially produce a box that is bounded on one end by the minimum actual enrolled acreage (1,037 acres) and on the other end by the maximum contractual enrollment cap (3,000 acres).  On the top, the box is bounded by Scenario 1, with full allocation in all years; on the bottom, the box is bounded by Scenario 2, with full allocation in </w:t>
      </w:r>
      <w:r w:rsidR="00726489">
        <w:lastRenderedPageBreak/>
        <w:t xml:space="preserve">only wet and normal years (36 out of 48 years, or 75 percent) and reduced allocation in all dry years (12 out of 48 years, or 25 percent).  </w:t>
      </w:r>
      <w:r w:rsidR="00ED5852">
        <w:t xml:space="preserve">Scenario 3, representing the historical frequency of years with reduced allocations, is represented by the gray marker dots and line across the middle.  </w:t>
      </w:r>
      <w:r w:rsidR="00726489">
        <w:t>Results for each of the three scenarios are follow linear trends</w:t>
      </w:r>
      <w:r w:rsidR="00B752CC">
        <w:t xml:space="preserve"> across the range of enrolled acres</w:t>
      </w:r>
      <w:r w:rsidR="00726489">
        <w:t>.</w:t>
      </w:r>
      <w:r w:rsidR="00F95CD1">
        <w:t xml:space="preserve">  </w:t>
      </w:r>
    </w:p>
    <w:p w14:paraId="78635ECA" w14:textId="77777777" w:rsidR="00D63BEA" w:rsidRDefault="00D63BEA" w:rsidP="00AF6C19">
      <w:pPr>
        <w:pStyle w:val="ListParagraph"/>
        <w:ind w:left="0"/>
      </w:pPr>
    </w:p>
    <w:p w14:paraId="7B36AF71" w14:textId="702DA9FF" w:rsidR="00A21822" w:rsidDel="00C67EA9" w:rsidRDefault="00F95CD1" w:rsidP="00AF6C19">
      <w:pPr>
        <w:pStyle w:val="ListParagraph"/>
        <w:ind w:left="0"/>
        <w:rPr>
          <w:del w:id="182" w:author="Seth Turner" w:date="2019-05-16T12:26:00Z"/>
        </w:rPr>
      </w:pPr>
      <w:del w:id="183" w:author="Seth Turner" w:date="2019-05-16T12:26:00Z">
        <w:r w:rsidDel="006C5788">
          <w:delText>The EDO suggests that the score to be recommended for the CNPPID irrigator lease project lies somewhere within that box,</w:delText>
        </w:r>
        <w:r w:rsidR="00436B7B" w:rsidDel="006C5788">
          <w:delText xml:space="preserve"> ranging </w:delText>
        </w:r>
        <w:r w:rsidR="005B261E" w:rsidDel="006C5788">
          <w:delText xml:space="preserve">from a minimum of 504 AF </w:delText>
        </w:r>
        <w:r w:rsidR="0015382F" w:rsidDel="006C5788">
          <w:delText xml:space="preserve"> (Scenario 2</w:delText>
        </w:r>
        <w:r w:rsidR="00EC4DB7" w:rsidDel="006C5788">
          <w:delText xml:space="preserve"> with 1,037 acres enrolled</w:delText>
        </w:r>
        <w:r w:rsidR="0015382F" w:rsidDel="006C5788">
          <w:delText xml:space="preserve">) </w:delText>
        </w:r>
        <w:r w:rsidR="005B261E" w:rsidDel="006C5788">
          <w:delText>to a maximum of 1,983 AF</w:delText>
        </w:r>
        <w:r w:rsidR="0015382F" w:rsidDel="006C5788">
          <w:delText xml:space="preserve"> (Scenario 1</w:delText>
        </w:r>
        <w:r w:rsidR="00EC4DB7" w:rsidDel="006C5788">
          <w:delText xml:space="preserve"> with 3,000 acres enrolled</w:delText>
        </w:r>
        <w:r w:rsidR="0015382F" w:rsidDel="006C5788">
          <w:delText>)</w:delText>
        </w:r>
        <w:r w:rsidR="005B261E" w:rsidDel="006C5788">
          <w:delText>,</w:delText>
        </w:r>
        <w:r w:rsidDel="006C5788">
          <w:delText xml:space="preserve"> subject to the opinions of the Scoring Subcommittee regarding</w:delText>
        </w:r>
        <w:r w:rsidR="005B261E" w:rsidDel="006C5788">
          <w:delText xml:space="preserve"> </w:delText>
        </w:r>
        <w:r w:rsidDel="006C5788">
          <w:delText>assumptions of enrolled acres and the frequency of reduced-allocation years (i.e., years in which the irrigator lease cannot operate).</w:delText>
        </w:r>
        <w:r w:rsidR="002E6F1D" w:rsidDel="006C5788">
          <w:delText xml:space="preserve">  </w:delText>
        </w:r>
      </w:del>
    </w:p>
    <w:p w14:paraId="22DF85D0" w14:textId="741D3EDF" w:rsidR="00C67EA9" w:rsidRDefault="00C67EA9" w:rsidP="00AF6C19">
      <w:pPr>
        <w:pStyle w:val="ListParagraph"/>
        <w:ind w:left="0"/>
        <w:rPr>
          <w:ins w:id="184" w:author="Seth Turner" w:date="2019-05-16T13:42:00Z"/>
        </w:rPr>
      </w:pPr>
    </w:p>
    <w:p w14:paraId="2101E7B3" w14:textId="43258383" w:rsidR="00C67EA9" w:rsidRDefault="00C67EA9" w:rsidP="00AF6C19">
      <w:pPr>
        <w:pStyle w:val="ListParagraph"/>
        <w:ind w:left="0"/>
        <w:rPr>
          <w:ins w:id="185" w:author="Seth Turner" w:date="2019-05-16T13:44:00Z"/>
        </w:rPr>
      </w:pPr>
      <w:ins w:id="186" w:author="Seth Turner" w:date="2019-05-16T13:42:00Z">
        <w:r>
          <w:t xml:space="preserve">The Scoring Subcommittee met by conference call on May 15, 2019 to review and discuss the </w:t>
        </w:r>
      </w:ins>
      <w:ins w:id="187" w:author="Seth Turner" w:date="2019-05-16T13:43:00Z">
        <w:r>
          <w:t xml:space="preserve">CNPPID irrigator lease score analysis and results.  The following conclusions were </w:t>
        </w:r>
      </w:ins>
      <w:ins w:id="188" w:author="Seth Turner" w:date="2019-05-16T13:44:00Z">
        <w:r>
          <w:t>agreed upon by the subcommittee members:</w:t>
        </w:r>
      </w:ins>
    </w:p>
    <w:p w14:paraId="1133041F" w14:textId="6D31D055" w:rsidR="00C67EA9" w:rsidRDefault="00C67EA9" w:rsidP="00AF6C19">
      <w:pPr>
        <w:pStyle w:val="ListParagraph"/>
        <w:ind w:left="0"/>
        <w:rPr>
          <w:ins w:id="189" w:author="Seth Turner" w:date="2019-05-16T13:44:00Z"/>
        </w:rPr>
      </w:pPr>
    </w:p>
    <w:p w14:paraId="3DBAD0FD" w14:textId="26E640B0" w:rsidR="00FB491B" w:rsidRDefault="00C67EA9" w:rsidP="00FB491B">
      <w:pPr>
        <w:pStyle w:val="ListParagraph"/>
        <w:numPr>
          <w:ilvl w:val="0"/>
          <w:numId w:val="16"/>
        </w:numPr>
        <w:rPr>
          <w:ins w:id="190" w:author="Seth Turner" w:date="2019-05-20T11:56:00Z"/>
        </w:rPr>
      </w:pPr>
      <w:ins w:id="191" w:author="Seth Turner" w:date="2019-05-16T13:44:00Z">
        <w:r>
          <w:t>Scenario 1 is the most appropr</w:t>
        </w:r>
      </w:ins>
      <w:ins w:id="192" w:author="Seth Turner" w:date="2019-05-16T13:45:00Z">
        <w:r>
          <w:t>iate approach to irrigation allocation because CNPPID had no years of reduced allocation (and thus, no year</w:t>
        </w:r>
      </w:ins>
      <w:ins w:id="193" w:author="Seth Turner" w:date="2019-05-16T13:46:00Z">
        <w:r>
          <w:t>s</w:t>
        </w:r>
      </w:ins>
      <w:ins w:id="194" w:author="Seth Turner" w:date="2019-05-16T13:45:00Z">
        <w:r>
          <w:t xml:space="preserve"> in which the irrigator lease could not have occurred)</w:t>
        </w:r>
      </w:ins>
      <w:ins w:id="195" w:author="Seth Turner" w:date="2019-05-16T13:46:00Z">
        <w:r>
          <w:t xml:space="preserve"> during the 1947-1994 </w:t>
        </w:r>
      </w:ins>
      <w:ins w:id="196" w:author="Seth Turner" w:date="2019-05-16T14:22:00Z">
        <w:r w:rsidR="00E8017C">
          <w:t xml:space="preserve">historical </w:t>
        </w:r>
      </w:ins>
      <w:ins w:id="197" w:author="Seth Turner" w:date="2019-05-16T13:46:00Z">
        <w:r>
          <w:t>period used for score modeling.</w:t>
        </w:r>
      </w:ins>
    </w:p>
    <w:p w14:paraId="6A4C68C4" w14:textId="146B75E5" w:rsidR="00C03932" w:rsidRDefault="00C03932" w:rsidP="00FB491B">
      <w:pPr>
        <w:pStyle w:val="ListParagraph"/>
        <w:numPr>
          <w:ilvl w:val="0"/>
          <w:numId w:val="16"/>
        </w:numPr>
        <w:rPr>
          <w:ins w:id="198" w:author="Seth Turner" w:date="2019-05-16T14:15:00Z"/>
        </w:rPr>
      </w:pPr>
      <w:ins w:id="199" w:author="Seth Turner" w:date="2019-05-20T11:56:00Z">
        <w:r>
          <w:t xml:space="preserve">Scenarios 2 and 3 were disregarded </w:t>
        </w:r>
      </w:ins>
      <w:ins w:id="200" w:author="Seth Turner" w:date="2019-05-20T11:57:00Z">
        <w:r>
          <w:t xml:space="preserve">because CNPPID did not experience any reduced-allocation </w:t>
        </w:r>
      </w:ins>
      <w:ins w:id="201" w:author="Seth Turner" w:date="2019-05-20T12:06:00Z">
        <w:r w:rsidR="00B50DF8">
          <w:t>year</w:t>
        </w:r>
      </w:ins>
      <w:ins w:id="202" w:author="Seth Turner" w:date="2019-05-20T11:57:00Z">
        <w:r>
          <w:t xml:space="preserve"> during the 1947-1994 period, and the Scoring Subcommittee </w:t>
        </w:r>
      </w:ins>
      <w:ins w:id="203" w:author="Seth Turner" w:date="2019-05-20T11:59:00Z">
        <w:r>
          <w:t xml:space="preserve">concluded that the appropriate approach was to maintain consistency with the </w:t>
        </w:r>
      </w:ins>
      <w:ins w:id="204" w:author="Seth Turner" w:date="2019-05-20T12:06:00Z">
        <w:r w:rsidR="00406469">
          <w:t>OPST</w:t>
        </w:r>
      </w:ins>
      <w:ins w:id="205" w:author="Seth Turner" w:date="2019-05-20T12:07:00Z">
        <w:r w:rsidR="00406469">
          <w:t>UDY</w:t>
        </w:r>
      </w:ins>
      <w:ins w:id="206" w:author="Seth Turner" w:date="2019-05-20T11:59:00Z">
        <w:r>
          <w:t xml:space="preserve"> hydrology</w:t>
        </w:r>
      </w:ins>
      <w:ins w:id="207" w:author="Seth Turner" w:date="2019-05-20T12:07:00Z">
        <w:r w:rsidR="00406469">
          <w:t xml:space="preserve"> and previous score analyses</w:t>
        </w:r>
      </w:ins>
      <w:ins w:id="208" w:author="Seth Turner" w:date="2019-05-20T11:59:00Z">
        <w:r>
          <w:t>.</w:t>
        </w:r>
      </w:ins>
    </w:p>
    <w:p w14:paraId="7432AF3F" w14:textId="71283421" w:rsidR="00FB491B" w:rsidRDefault="00FB491B" w:rsidP="00FB491B">
      <w:pPr>
        <w:pStyle w:val="ListParagraph"/>
        <w:numPr>
          <w:ilvl w:val="0"/>
          <w:numId w:val="16"/>
        </w:numPr>
        <w:rPr>
          <w:ins w:id="209" w:author="Seth Turner" w:date="2019-05-16T14:09:00Z"/>
        </w:rPr>
      </w:pPr>
      <w:ins w:id="210" w:author="Seth Turner" w:date="2019-05-16T14:15:00Z">
        <w:r>
          <w:t>Any future revision to the project score considered by the GC should be based off of the line derived from the Scenario 1 model results as shown in Table 7 and Figure 1.</w:t>
        </w:r>
      </w:ins>
    </w:p>
    <w:p w14:paraId="6AAB672C" w14:textId="77777777" w:rsidR="00463EB3" w:rsidRDefault="00FE1CF6" w:rsidP="00C67EA9">
      <w:pPr>
        <w:pStyle w:val="ListParagraph"/>
        <w:numPr>
          <w:ilvl w:val="0"/>
          <w:numId w:val="16"/>
        </w:numPr>
        <w:rPr>
          <w:ins w:id="211" w:author="Seth Turner" w:date="2019-05-16T14:20:00Z"/>
        </w:rPr>
      </w:pPr>
      <w:ins w:id="212" w:author="Seth Turner" w:date="2019-05-16T13:47:00Z">
        <w:r>
          <w:t>It is reasonable to base the score on the current year (2019) irrigator lease enroll</w:t>
        </w:r>
      </w:ins>
      <w:ins w:id="213" w:author="Seth Turner" w:date="2019-05-16T13:48:00Z">
        <w:r>
          <w:t>ment (2,948 acres out of a maximum of 3,000 acres)</w:t>
        </w:r>
      </w:ins>
      <w:ins w:id="214" w:author="Seth Turner" w:date="2019-05-16T14:20:00Z">
        <w:r w:rsidR="00463EB3">
          <w:t>.  The Scenario 1 score corresponding to enrollment of 2,948 acres is 1,948 AF.</w:t>
        </w:r>
      </w:ins>
      <w:ins w:id="215" w:author="Seth Turner" w:date="2019-05-16T13:48:00Z">
        <w:r>
          <w:t xml:space="preserve"> </w:t>
        </w:r>
      </w:ins>
    </w:p>
    <w:p w14:paraId="31B7962E" w14:textId="746E232C" w:rsidR="00C67EA9" w:rsidRDefault="00463EB3" w:rsidP="00C67EA9">
      <w:pPr>
        <w:pStyle w:val="ListParagraph"/>
        <w:numPr>
          <w:ilvl w:val="0"/>
          <w:numId w:val="16"/>
        </w:numPr>
        <w:rPr>
          <w:ins w:id="216" w:author="Seth Turner" w:date="2019-05-16T14:09:00Z"/>
        </w:rPr>
      </w:pPr>
      <w:ins w:id="217" w:author="Seth Turner" w:date="2019-05-16T14:20:00Z">
        <w:r>
          <w:t xml:space="preserve">The project </w:t>
        </w:r>
      </w:ins>
      <w:ins w:id="218" w:author="Seth Turner" w:date="2019-05-16T13:48:00Z">
        <w:r w:rsidR="00FE1CF6">
          <w:t>score</w:t>
        </w:r>
      </w:ins>
      <w:ins w:id="219" w:author="Seth Turner" w:date="2019-05-16T14:20:00Z">
        <w:r>
          <w:t xml:space="preserve"> </w:t>
        </w:r>
      </w:ins>
      <w:ins w:id="220" w:author="Seth Turner" w:date="2019-05-16T14:21:00Z">
        <w:r>
          <w:t>should be revisited</w:t>
        </w:r>
      </w:ins>
      <w:ins w:id="221" w:author="Seth Turner" w:date="2019-05-16T13:48:00Z">
        <w:r w:rsidR="00FE1CF6">
          <w:t xml:space="preserve"> at the conclusion of the 5-year lease agreement in 2023, or </w:t>
        </w:r>
      </w:ins>
      <w:ins w:id="222" w:author="Seth Turner" w:date="2019-05-16T13:49:00Z">
        <w:r w:rsidR="00FE1CF6">
          <w:t xml:space="preserve">sooner if there is a large </w:t>
        </w:r>
      </w:ins>
      <w:ins w:id="223" w:author="Seth Turner" w:date="2019-05-16T14:59:00Z">
        <w:r w:rsidR="00590981">
          <w:t>decline</w:t>
        </w:r>
      </w:ins>
      <w:ins w:id="224" w:author="Seth Turner" w:date="2019-05-16T13:49:00Z">
        <w:r w:rsidR="00FE1CF6">
          <w:t xml:space="preserve"> in enrollment</w:t>
        </w:r>
      </w:ins>
      <w:ins w:id="225" w:author="Seth Turner" w:date="2019-05-16T14:09:00Z">
        <w:r w:rsidR="00FB491B">
          <w:t>.</w:t>
        </w:r>
      </w:ins>
      <w:ins w:id="226" w:author="Seth Turner" w:date="2019-05-16T14:15:00Z">
        <w:r w:rsidR="00FB491B">
          <w:t xml:space="preserve">  </w:t>
        </w:r>
      </w:ins>
    </w:p>
    <w:p w14:paraId="37ECCFDD" w14:textId="4C45862C" w:rsidR="00FB491B" w:rsidRDefault="00FB491B" w:rsidP="00C67EA9">
      <w:pPr>
        <w:pStyle w:val="ListParagraph"/>
        <w:numPr>
          <w:ilvl w:val="0"/>
          <w:numId w:val="16"/>
        </w:numPr>
        <w:rPr>
          <w:ins w:id="227" w:author="Seth Turner" w:date="2019-05-16T14:16:00Z"/>
        </w:rPr>
      </w:pPr>
      <w:ins w:id="228" w:author="Seth Turner" w:date="2019-05-16T14:14:00Z">
        <w:r>
          <w:t>The score based on Scenario 1 should be rounded down to account for uncertainties associated with the following</w:t>
        </w:r>
      </w:ins>
      <w:ins w:id="229" w:author="Seth Turner" w:date="2019-05-16T14:16:00Z">
        <w:r>
          <w:t>:</w:t>
        </w:r>
      </w:ins>
    </w:p>
    <w:p w14:paraId="22391E07" w14:textId="3FC9C9C9" w:rsidR="00FB491B" w:rsidRDefault="00FB491B" w:rsidP="00E8017C">
      <w:pPr>
        <w:pStyle w:val="ListParagraph"/>
        <w:numPr>
          <w:ilvl w:val="1"/>
          <w:numId w:val="16"/>
        </w:numPr>
        <w:rPr>
          <w:ins w:id="230" w:author="Seth Turner" w:date="2019-05-16T14:18:00Z"/>
        </w:rPr>
      </w:pPr>
      <w:ins w:id="231" w:author="Seth Turner" w:date="2019-05-16T14:17:00Z">
        <w:r>
          <w:t>Small, but unquantified changes to return flows resulting from the slightly reduced surfa</w:t>
        </w:r>
      </w:ins>
      <w:ins w:id="232" w:author="Seth Turner" w:date="2019-05-16T14:18:00Z">
        <w:r>
          <w:t>ce water irrigation deliveries within the CNPPID system;</w:t>
        </w:r>
      </w:ins>
    </w:p>
    <w:p w14:paraId="3B4F00A0" w14:textId="7DADF191" w:rsidR="00FB491B" w:rsidRDefault="00FB491B" w:rsidP="00E8017C">
      <w:pPr>
        <w:pStyle w:val="ListParagraph"/>
        <w:numPr>
          <w:ilvl w:val="1"/>
          <w:numId w:val="16"/>
        </w:numPr>
        <w:rPr>
          <w:ins w:id="233" w:author="Seth Turner" w:date="2019-05-16T14:18:00Z"/>
        </w:rPr>
      </w:pPr>
      <w:ins w:id="234" w:author="Seth Turner" w:date="2019-05-16T14:18:00Z">
        <w:r>
          <w:t>Potential year-to-year enrollment variability; and</w:t>
        </w:r>
      </w:ins>
    </w:p>
    <w:p w14:paraId="15194B8D" w14:textId="36E820EA" w:rsidR="00FB491B" w:rsidRDefault="00FB491B" w:rsidP="00E8017C">
      <w:pPr>
        <w:pStyle w:val="ListParagraph"/>
        <w:numPr>
          <w:ilvl w:val="1"/>
          <w:numId w:val="16"/>
        </w:numPr>
        <w:rPr>
          <w:ins w:id="235" w:author="Seth Turner" w:date="2019-05-16T14:18:00Z"/>
        </w:rPr>
      </w:pPr>
      <w:ins w:id="236" w:author="Seth Turner" w:date="2019-05-16T14:18:00Z">
        <w:r>
          <w:t>The possibility of reduced-allocation years in which the irrigator lease cannot occur.</w:t>
        </w:r>
      </w:ins>
    </w:p>
    <w:p w14:paraId="0243757F" w14:textId="0EF857AA" w:rsidR="00FB491B" w:rsidRPr="00463EB3" w:rsidRDefault="00FB491B" w:rsidP="00C67EA9">
      <w:pPr>
        <w:pStyle w:val="ListParagraph"/>
        <w:numPr>
          <w:ilvl w:val="0"/>
          <w:numId w:val="16"/>
        </w:numPr>
        <w:rPr>
          <w:ins w:id="237" w:author="Seth Turner" w:date="2019-05-16T14:19:00Z"/>
          <w:b/>
        </w:rPr>
      </w:pPr>
      <w:ins w:id="238" w:author="Seth Turner" w:date="2019-05-16T14:18:00Z">
        <w:r w:rsidRPr="00463EB3">
          <w:rPr>
            <w:b/>
          </w:rPr>
          <w:t>The recommended score for the CNPPID irrigator lease p</w:t>
        </w:r>
      </w:ins>
      <w:ins w:id="239" w:author="Seth Turner" w:date="2019-05-16T14:19:00Z">
        <w:r w:rsidRPr="00463EB3">
          <w:rPr>
            <w:b/>
          </w:rPr>
          <w:t>roject is 1,900 AF.</w:t>
        </w:r>
      </w:ins>
    </w:p>
    <w:p w14:paraId="6847C529" w14:textId="4E5F8FC6" w:rsidR="00463EB3" w:rsidRDefault="00463EB3" w:rsidP="00463EB3">
      <w:pPr>
        <w:rPr>
          <w:ins w:id="240" w:author="Seth Turner" w:date="2019-05-16T14:19:00Z"/>
        </w:rPr>
      </w:pPr>
    </w:p>
    <w:p w14:paraId="431B6C7B" w14:textId="3772F63A" w:rsidR="00463EB3" w:rsidRDefault="00FD03EC" w:rsidP="00E8017C">
      <w:pPr>
        <w:rPr>
          <w:ins w:id="241" w:author="Seth Turner" w:date="2019-05-16T13:42:00Z"/>
        </w:rPr>
      </w:pPr>
      <w:ins w:id="242" w:author="Seth Turner" w:date="2019-05-16T14:26:00Z">
        <w:r>
          <w:t xml:space="preserve">Meeting minutes from the Scoring Subcommittee conference call are included in </w:t>
        </w:r>
        <w:r w:rsidRPr="003F6AA4">
          <w:rPr>
            <w:b/>
          </w:rPr>
          <w:t>Appendix H</w:t>
        </w:r>
        <w:r>
          <w:t>.</w:t>
        </w:r>
      </w:ins>
    </w:p>
    <w:p w14:paraId="44FA2B25" w14:textId="77777777" w:rsidR="00EC4DB7" w:rsidRDefault="00EC4DB7" w:rsidP="00AF6C19">
      <w:pPr>
        <w:pStyle w:val="ListParagraph"/>
        <w:ind w:left="0"/>
      </w:pPr>
    </w:p>
    <w:p w14:paraId="060AD4E0" w14:textId="0EC2E16F" w:rsidR="00451592" w:rsidRDefault="00451592" w:rsidP="00FB491B">
      <w:pPr>
        <w:pStyle w:val="ListParagraph"/>
        <w:ind w:left="0"/>
      </w:pPr>
    </w:p>
    <w:p w14:paraId="2C0829E1" w14:textId="77777777" w:rsidR="00981305" w:rsidRPr="00981305" w:rsidRDefault="00981305" w:rsidP="00E8017C">
      <w:pPr>
        <w:rPr>
          <w:ins w:id="243" w:author="Seth Turner" w:date="2019-05-16T14:21:00Z"/>
        </w:rPr>
      </w:pPr>
    </w:p>
    <w:p w14:paraId="1089683F" w14:textId="77777777" w:rsidR="00981305" w:rsidRPr="00E8017C" w:rsidRDefault="00981305" w:rsidP="00E8017C">
      <w:pPr>
        <w:rPr>
          <w:ins w:id="244" w:author="Seth Turner" w:date="2019-05-16T14:21:00Z"/>
        </w:rPr>
      </w:pPr>
    </w:p>
    <w:p w14:paraId="3DFA59A6" w14:textId="77777777" w:rsidR="00981305" w:rsidRPr="00981305" w:rsidRDefault="00981305" w:rsidP="00E8017C">
      <w:pPr>
        <w:rPr>
          <w:ins w:id="245" w:author="Seth Turner" w:date="2019-05-16T14:21:00Z"/>
        </w:rPr>
      </w:pPr>
    </w:p>
    <w:p w14:paraId="03C0D30F" w14:textId="77777777" w:rsidR="00981305" w:rsidRDefault="00981305" w:rsidP="00981305">
      <w:pPr>
        <w:rPr>
          <w:ins w:id="246" w:author="Seth Turner" w:date="2019-05-16T14:21:00Z"/>
        </w:rPr>
      </w:pPr>
    </w:p>
    <w:p w14:paraId="6522D58B" w14:textId="1D8EA0F0" w:rsidR="00C0340B" w:rsidRDefault="00C0340B">
      <w:pPr>
        <w:sectPr w:rsidR="00C0340B" w:rsidSect="0007295C">
          <w:headerReference w:type="default" r:id="rId14"/>
          <w:footerReference w:type="default" r:id="rId15"/>
          <w:pgSz w:w="12240" w:h="15840" w:code="1"/>
          <w:pgMar w:top="1440" w:right="1440" w:bottom="180" w:left="1440" w:header="720" w:footer="720" w:gutter="0"/>
          <w:lnNumType w:countBy="1" w:restart="continuous"/>
          <w:cols w:space="720"/>
          <w:docGrid w:linePitch="360"/>
        </w:sectPr>
        <w:pPrChange w:id="250" w:author="Seth Turner" w:date="2019-05-16T14:21:00Z">
          <w:pPr>
            <w:pStyle w:val="ListParagraph"/>
            <w:ind w:left="0"/>
          </w:pPr>
        </w:pPrChange>
      </w:pPr>
    </w:p>
    <w:p w14:paraId="386A3A23" w14:textId="5A199D19" w:rsidR="00346DEC" w:rsidRDefault="00346DEC" w:rsidP="00CE2681">
      <w:pPr>
        <w:pStyle w:val="ListParagraph"/>
        <w:ind w:left="0"/>
        <w:jc w:val="center"/>
      </w:pPr>
    </w:p>
    <w:p w14:paraId="23ACBA93" w14:textId="347E61DC" w:rsidR="00CE2681" w:rsidRDefault="00CE2681" w:rsidP="00CE2681">
      <w:pPr>
        <w:pStyle w:val="ListParagraph"/>
        <w:ind w:left="0"/>
        <w:jc w:val="center"/>
      </w:pPr>
    </w:p>
    <w:p w14:paraId="6F7D0132" w14:textId="29A3D7EC" w:rsidR="00CE2681" w:rsidRDefault="00CE2681" w:rsidP="00CE2681">
      <w:pPr>
        <w:pStyle w:val="ListParagraph"/>
        <w:ind w:left="0"/>
        <w:jc w:val="center"/>
      </w:pPr>
    </w:p>
    <w:p w14:paraId="0D9F3CD9" w14:textId="30EE0894" w:rsidR="00CE2681" w:rsidRDefault="00CE2681" w:rsidP="00CE2681">
      <w:pPr>
        <w:pStyle w:val="ListParagraph"/>
        <w:ind w:left="0"/>
        <w:jc w:val="center"/>
      </w:pPr>
    </w:p>
    <w:p w14:paraId="36CBF500" w14:textId="4982D5AB" w:rsidR="00CE2681" w:rsidRDefault="00CE2681" w:rsidP="00CE2681">
      <w:pPr>
        <w:pStyle w:val="ListParagraph"/>
        <w:ind w:left="0"/>
        <w:jc w:val="center"/>
      </w:pPr>
    </w:p>
    <w:p w14:paraId="3B4BE4B4" w14:textId="69919039" w:rsidR="00CE2681" w:rsidRDefault="00CE2681" w:rsidP="00CE2681">
      <w:pPr>
        <w:pStyle w:val="ListParagraph"/>
        <w:ind w:left="0"/>
        <w:jc w:val="center"/>
      </w:pPr>
    </w:p>
    <w:p w14:paraId="1056DBD0" w14:textId="6F3B6CC3" w:rsidR="00CE2681" w:rsidRDefault="00CE2681" w:rsidP="00CE2681">
      <w:pPr>
        <w:pStyle w:val="ListParagraph"/>
        <w:ind w:left="0"/>
        <w:jc w:val="center"/>
      </w:pPr>
    </w:p>
    <w:p w14:paraId="55C86981" w14:textId="04844CAA" w:rsidR="00CE2681" w:rsidRDefault="00CE2681" w:rsidP="00CE2681">
      <w:pPr>
        <w:pStyle w:val="ListParagraph"/>
        <w:ind w:left="0"/>
        <w:jc w:val="center"/>
      </w:pPr>
    </w:p>
    <w:p w14:paraId="627DBE38" w14:textId="0CF7477C" w:rsidR="00CE2681" w:rsidRDefault="00CE2681" w:rsidP="00CE2681">
      <w:pPr>
        <w:pStyle w:val="ListParagraph"/>
        <w:ind w:left="0"/>
        <w:jc w:val="center"/>
      </w:pPr>
    </w:p>
    <w:p w14:paraId="057E0B0F" w14:textId="4F7AFBF7" w:rsidR="00CE2681" w:rsidRDefault="00CE2681" w:rsidP="00CE2681">
      <w:pPr>
        <w:pStyle w:val="ListParagraph"/>
        <w:ind w:left="0"/>
        <w:jc w:val="center"/>
      </w:pPr>
    </w:p>
    <w:p w14:paraId="3C211171" w14:textId="112D4014" w:rsidR="00CE2681" w:rsidRPr="00CE0A20" w:rsidRDefault="00CE2681" w:rsidP="00CE2681">
      <w:pPr>
        <w:pStyle w:val="ListParagraph"/>
        <w:ind w:left="0"/>
        <w:jc w:val="center"/>
        <w:rPr>
          <w:b/>
        </w:rPr>
      </w:pPr>
      <w:r w:rsidRPr="00CE0A20">
        <w:rPr>
          <w:b/>
        </w:rPr>
        <w:t>Appendix A</w:t>
      </w:r>
    </w:p>
    <w:p w14:paraId="0FFFF751" w14:textId="1580AD38" w:rsidR="00CE2681" w:rsidRDefault="00CE2681" w:rsidP="00CE2681">
      <w:pPr>
        <w:pStyle w:val="ListParagraph"/>
        <w:ind w:left="0"/>
        <w:jc w:val="center"/>
      </w:pPr>
      <w:r>
        <w:t>CNPPID Irrigator Lease Documents</w:t>
      </w:r>
    </w:p>
    <w:p w14:paraId="048207D4" w14:textId="15B370FC" w:rsidR="00CE2681" w:rsidRDefault="00CE2681" w:rsidP="00CE2681">
      <w:pPr>
        <w:pStyle w:val="ListParagraph"/>
        <w:ind w:left="0"/>
        <w:jc w:val="center"/>
      </w:pPr>
      <w:r>
        <w:t>2016 Irrigation Season</w:t>
      </w:r>
    </w:p>
    <w:p w14:paraId="20021FFB" w14:textId="0C91AF03" w:rsidR="00CE2681" w:rsidRDefault="00CE2681" w:rsidP="00CE2681">
      <w:pPr>
        <w:pStyle w:val="ListParagraph"/>
        <w:ind w:left="0"/>
        <w:jc w:val="center"/>
      </w:pPr>
    </w:p>
    <w:p w14:paraId="4BF3BCDD" w14:textId="60A13BA8" w:rsidR="00CE2681" w:rsidRDefault="00CE2681">
      <w:r>
        <w:br w:type="page"/>
      </w:r>
    </w:p>
    <w:p w14:paraId="247A7FEA" w14:textId="6EA73371" w:rsidR="00CE2681" w:rsidRDefault="00CE2681" w:rsidP="00CE2681">
      <w:pPr>
        <w:pStyle w:val="ListParagraph"/>
        <w:ind w:left="0"/>
        <w:jc w:val="center"/>
      </w:pPr>
    </w:p>
    <w:p w14:paraId="1F6D5D28" w14:textId="419B789C" w:rsidR="00CE2681" w:rsidRDefault="00CE2681" w:rsidP="00CE2681">
      <w:pPr>
        <w:pStyle w:val="ListParagraph"/>
        <w:ind w:left="0"/>
        <w:jc w:val="center"/>
      </w:pPr>
    </w:p>
    <w:p w14:paraId="046ED18A" w14:textId="2A695EF2" w:rsidR="00CE2681" w:rsidRDefault="00CE2681" w:rsidP="00CE2681">
      <w:pPr>
        <w:pStyle w:val="ListParagraph"/>
        <w:ind w:left="0"/>
        <w:jc w:val="center"/>
      </w:pPr>
    </w:p>
    <w:p w14:paraId="276C2C27" w14:textId="7BE69D85" w:rsidR="00CE2681" w:rsidRDefault="00CE2681" w:rsidP="00CE2681">
      <w:pPr>
        <w:pStyle w:val="ListParagraph"/>
        <w:ind w:left="0"/>
        <w:jc w:val="center"/>
      </w:pPr>
    </w:p>
    <w:p w14:paraId="5935F0D9" w14:textId="0565A6A7" w:rsidR="00CE2681" w:rsidRDefault="00CE2681" w:rsidP="00CE2681">
      <w:pPr>
        <w:pStyle w:val="ListParagraph"/>
        <w:ind w:left="0"/>
        <w:jc w:val="center"/>
      </w:pPr>
    </w:p>
    <w:p w14:paraId="27B704C6" w14:textId="333EEAEF" w:rsidR="00CE2681" w:rsidRDefault="00CE2681" w:rsidP="00CE2681">
      <w:pPr>
        <w:pStyle w:val="ListParagraph"/>
        <w:ind w:left="0"/>
        <w:jc w:val="center"/>
      </w:pPr>
    </w:p>
    <w:p w14:paraId="0FC7A5D9" w14:textId="79323332" w:rsidR="00CE2681" w:rsidRDefault="00CE2681" w:rsidP="00CE2681">
      <w:pPr>
        <w:pStyle w:val="ListParagraph"/>
        <w:ind w:left="0"/>
        <w:jc w:val="center"/>
      </w:pPr>
    </w:p>
    <w:p w14:paraId="15E2FC4E" w14:textId="3FF5E89E" w:rsidR="00CE2681" w:rsidRDefault="00CE2681" w:rsidP="00CE2681">
      <w:pPr>
        <w:pStyle w:val="ListParagraph"/>
        <w:ind w:left="0"/>
        <w:jc w:val="center"/>
      </w:pPr>
    </w:p>
    <w:p w14:paraId="57E9DCA6" w14:textId="41C2B1AF" w:rsidR="00CE2681" w:rsidRDefault="00CE2681" w:rsidP="00CE2681">
      <w:pPr>
        <w:pStyle w:val="ListParagraph"/>
        <w:ind w:left="0"/>
        <w:jc w:val="center"/>
      </w:pPr>
    </w:p>
    <w:p w14:paraId="65275732" w14:textId="31490417" w:rsidR="00CE2681" w:rsidRDefault="00CE2681" w:rsidP="00CE2681">
      <w:pPr>
        <w:pStyle w:val="ListParagraph"/>
        <w:ind w:left="0"/>
        <w:jc w:val="center"/>
      </w:pPr>
    </w:p>
    <w:p w14:paraId="6CF864BA" w14:textId="6B63B68F" w:rsidR="00CE2681" w:rsidRPr="00CE0A20" w:rsidRDefault="00CE2681" w:rsidP="00CE2681">
      <w:pPr>
        <w:pStyle w:val="ListParagraph"/>
        <w:ind w:left="0"/>
        <w:jc w:val="center"/>
        <w:rPr>
          <w:b/>
        </w:rPr>
      </w:pPr>
      <w:r w:rsidRPr="00CE0A20">
        <w:rPr>
          <w:b/>
        </w:rPr>
        <w:t>Appendix B</w:t>
      </w:r>
    </w:p>
    <w:p w14:paraId="103D30DB" w14:textId="77777777" w:rsidR="00CE2681" w:rsidRDefault="00CE2681" w:rsidP="00CE2681">
      <w:pPr>
        <w:pStyle w:val="ListParagraph"/>
        <w:ind w:left="0"/>
        <w:jc w:val="center"/>
      </w:pPr>
      <w:r>
        <w:t>CNPPID Irrigator Lease Documents</w:t>
      </w:r>
    </w:p>
    <w:p w14:paraId="592EA18C" w14:textId="57DBFA65" w:rsidR="00CE2681" w:rsidRDefault="00CE2681" w:rsidP="00CE2681">
      <w:pPr>
        <w:pStyle w:val="ListParagraph"/>
        <w:ind w:left="0"/>
        <w:jc w:val="center"/>
      </w:pPr>
      <w:r>
        <w:t>2017 Irrigation Season</w:t>
      </w:r>
    </w:p>
    <w:p w14:paraId="2D21C89D" w14:textId="0419F34C" w:rsidR="00CE2681" w:rsidRDefault="00CE2681" w:rsidP="00CE2681">
      <w:pPr>
        <w:pStyle w:val="ListParagraph"/>
        <w:ind w:left="0"/>
        <w:jc w:val="center"/>
      </w:pPr>
    </w:p>
    <w:p w14:paraId="7297704A" w14:textId="36BBC43D" w:rsidR="00CE2681" w:rsidRDefault="00CE2681" w:rsidP="00CE2681">
      <w:pPr>
        <w:pStyle w:val="ListParagraph"/>
        <w:ind w:left="0"/>
        <w:jc w:val="center"/>
      </w:pPr>
    </w:p>
    <w:p w14:paraId="5C642DA7" w14:textId="0A38432D" w:rsidR="00CE2681" w:rsidRDefault="00CE2681">
      <w:r>
        <w:br w:type="page"/>
      </w:r>
    </w:p>
    <w:p w14:paraId="2B75D138" w14:textId="61E809D7" w:rsidR="00CE2681" w:rsidRDefault="00CE2681" w:rsidP="00CE2681">
      <w:pPr>
        <w:pStyle w:val="ListParagraph"/>
        <w:ind w:left="0"/>
        <w:jc w:val="center"/>
      </w:pPr>
    </w:p>
    <w:p w14:paraId="1DCE554C" w14:textId="0FAB166F" w:rsidR="00CE2681" w:rsidRDefault="00CE2681" w:rsidP="00CE2681">
      <w:pPr>
        <w:pStyle w:val="ListParagraph"/>
        <w:ind w:left="0"/>
        <w:jc w:val="center"/>
      </w:pPr>
    </w:p>
    <w:p w14:paraId="3188614A" w14:textId="580919DD" w:rsidR="00CE2681" w:rsidRDefault="00CE2681" w:rsidP="00CE2681">
      <w:pPr>
        <w:pStyle w:val="ListParagraph"/>
        <w:ind w:left="0"/>
        <w:jc w:val="center"/>
      </w:pPr>
    </w:p>
    <w:p w14:paraId="70322626" w14:textId="4EEE6B1A" w:rsidR="00CE2681" w:rsidRDefault="00CE2681" w:rsidP="00CE2681">
      <w:pPr>
        <w:pStyle w:val="ListParagraph"/>
        <w:ind w:left="0"/>
        <w:jc w:val="center"/>
      </w:pPr>
    </w:p>
    <w:p w14:paraId="2B8FA27B" w14:textId="405920F3" w:rsidR="00CE2681" w:rsidRDefault="00CE2681" w:rsidP="00CE2681">
      <w:pPr>
        <w:pStyle w:val="ListParagraph"/>
        <w:ind w:left="0"/>
        <w:jc w:val="center"/>
      </w:pPr>
    </w:p>
    <w:p w14:paraId="3651E311" w14:textId="7E80E661" w:rsidR="00CE2681" w:rsidRDefault="00CE2681" w:rsidP="00CE2681">
      <w:pPr>
        <w:pStyle w:val="ListParagraph"/>
        <w:ind w:left="0"/>
        <w:jc w:val="center"/>
      </w:pPr>
    </w:p>
    <w:p w14:paraId="321303F6" w14:textId="1E8BBD6D" w:rsidR="00CE2681" w:rsidRDefault="00CE2681" w:rsidP="00CE2681">
      <w:pPr>
        <w:pStyle w:val="ListParagraph"/>
        <w:ind w:left="0"/>
        <w:jc w:val="center"/>
      </w:pPr>
    </w:p>
    <w:p w14:paraId="71EEB5E4" w14:textId="6DC4EDFA" w:rsidR="00CE2681" w:rsidRDefault="00CE2681" w:rsidP="00CE2681">
      <w:pPr>
        <w:pStyle w:val="ListParagraph"/>
        <w:ind w:left="0"/>
        <w:jc w:val="center"/>
      </w:pPr>
    </w:p>
    <w:p w14:paraId="36EA7D4B" w14:textId="5CD56842" w:rsidR="00CE2681" w:rsidRDefault="00CE2681" w:rsidP="00CE2681">
      <w:pPr>
        <w:pStyle w:val="ListParagraph"/>
        <w:ind w:left="0"/>
        <w:jc w:val="center"/>
      </w:pPr>
    </w:p>
    <w:p w14:paraId="020D86CB" w14:textId="5BF8D2EA" w:rsidR="00CE2681" w:rsidRDefault="00CE2681" w:rsidP="00CE2681">
      <w:pPr>
        <w:pStyle w:val="ListParagraph"/>
        <w:ind w:left="0"/>
        <w:jc w:val="center"/>
      </w:pPr>
    </w:p>
    <w:p w14:paraId="331F4A52" w14:textId="5585B4D5" w:rsidR="00CE2681" w:rsidRPr="00CE0A20" w:rsidRDefault="00CE2681" w:rsidP="00CE2681">
      <w:pPr>
        <w:pStyle w:val="ListParagraph"/>
        <w:ind w:left="0"/>
        <w:jc w:val="center"/>
        <w:rPr>
          <w:b/>
        </w:rPr>
      </w:pPr>
      <w:r w:rsidRPr="00CE0A20">
        <w:rPr>
          <w:b/>
        </w:rPr>
        <w:t>Appendix C</w:t>
      </w:r>
    </w:p>
    <w:p w14:paraId="52730D6B" w14:textId="77777777" w:rsidR="00CE2681" w:rsidRDefault="00CE2681" w:rsidP="00CE2681">
      <w:pPr>
        <w:pStyle w:val="ListParagraph"/>
        <w:ind w:left="0"/>
        <w:jc w:val="center"/>
      </w:pPr>
      <w:r>
        <w:t>CNPPID Irrigator Lease Documents</w:t>
      </w:r>
    </w:p>
    <w:p w14:paraId="73C04B8D" w14:textId="6AF5D9EF" w:rsidR="00CE2681" w:rsidRDefault="00CE2681" w:rsidP="00CE2681">
      <w:pPr>
        <w:pStyle w:val="ListParagraph"/>
        <w:ind w:left="0"/>
        <w:jc w:val="center"/>
      </w:pPr>
      <w:r>
        <w:t>2018 Irrigation Season</w:t>
      </w:r>
    </w:p>
    <w:p w14:paraId="683D294F" w14:textId="66B47508" w:rsidR="00CE2681" w:rsidRDefault="00CE2681" w:rsidP="00CE2681">
      <w:pPr>
        <w:pStyle w:val="ListParagraph"/>
        <w:ind w:left="0"/>
        <w:jc w:val="center"/>
      </w:pPr>
    </w:p>
    <w:p w14:paraId="33FA929E" w14:textId="2ED781A7" w:rsidR="00CE2681" w:rsidRDefault="00CE2681" w:rsidP="00CE2681">
      <w:pPr>
        <w:pStyle w:val="ListParagraph"/>
        <w:ind w:left="0"/>
        <w:jc w:val="center"/>
      </w:pPr>
    </w:p>
    <w:p w14:paraId="1C95BDBC" w14:textId="379C9583" w:rsidR="00CE2681" w:rsidRDefault="00CE2681" w:rsidP="00CE2681">
      <w:pPr>
        <w:pStyle w:val="ListParagraph"/>
        <w:ind w:left="0"/>
        <w:jc w:val="center"/>
      </w:pPr>
    </w:p>
    <w:p w14:paraId="0D208F9F" w14:textId="74B6A713" w:rsidR="00CE2681" w:rsidRDefault="00CE2681">
      <w:r>
        <w:br w:type="page"/>
      </w:r>
    </w:p>
    <w:p w14:paraId="1E346A7B" w14:textId="5BE5BDC9" w:rsidR="00CE2681" w:rsidRDefault="00CE2681" w:rsidP="00CE2681">
      <w:pPr>
        <w:pStyle w:val="ListParagraph"/>
        <w:ind w:left="0"/>
        <w:jc w:val="center"/>
      </w:pPr>
    </w:p>
    <w:p w14:paraId="17AE9E57" w14:textId="20FD2CAD" w:rsidR="00CE2681" w:rsidRDefault="00CE2681" w:rsidP="00CE2681">
      <w:pPr>
        <w:pStyle w:val="ListParagraph"/>
        <w:ind w:left="0"/>
        <w:jc w:val="center"/>
      </w:pPr>
    </w:p>
    <w:p w14:paraId="2BA79DC0" w14:textId="585B8B5E" w:rsidR="00CE2681" w:rsidRDefault="00CE2681" w:rsidP="00CE2681">
      <w:pPr>
        <w:pStyle w:val="ListParagraph"/>
        <w:ind w:left="0"/>
        <w:jc w:val="center"/>
      </w:pPr>
    </w:p>
    <w:p w14:paraId="4AFE6CF7" w14:textId="1DA71514" w:rsidR="00CE2681" w:rsidRDefault="00CE2681" w:rsidP="00CE2681">
      <w:pPr>
        <w:pStyle w:val="ListParagraph"/>
        <w:ind w:left="0"/>
        <w:jc w:val="center"/>
      </w:pPr>
    </w:p>
    <w:p w14:paraId="2DE04F79" w14:textId="11559912" w:rsidR="00CE2681" w:rsidRDefault="00CE2681" w:rsidP="00CE2681">
      <w:pPr>
        <w:pStyle w:val="ListParagraph"/>
        <w:ind w:left="0"/>
        <w:jc w:val="center"/>
      </w:pPr>
    </w:p>
    <w:p w14:paraId="1BDDFF4A" w14:textId="2E9772C1" w:rsidR="00CE2681" w:rsidRDefault="00CE2681" w:rsidP="00CE2681">
      <w:pPr>
        <w:pStyle w:val="ListParagraph"/>
        <w:ind w:left="0"/>
        <w:jc w:val="center"/>
      </w:pPr>
    </w:p>
    <w:p w14:paraId="031A2AC9" w14:textId="1DE81E3D" w:rsidR="00CE2681" w:rsidRDefault="00CE2681" w:rsidP="00CE2681">
      <w:pPr>
        <w:pStyle w:val="ListParagraph"/>
        <w:ind w:left="0"/>
        <w:jc w:val="center"/>
      </w:pPr>
    </w:p>
    <w:p w14:paraId="6CDCCCFF" w14:textId="6DB14460" w:rsidR="00CE2681" w:rsidRDefault="00CE2681" w:rsidP="00CE2681">
      <w:pPr>
        <w:pStyle w:val="ListParagraph"/>
        <w:ind w:left="0"/>
        <w:jc w:val="center"/>
      </w:pPr>
    </w:p>
    <w:p w14:paraId="44990CE3" w14:textId="3E903D9A" w:rsidR="00CE2681" w:rsidRDefault="00CE2681" w:rsidP="00CE2681">
      <w:pPr>
        <w:pStyle w:val="ListParagraph"/>
        <w:ind w:left="0"/>
        <w:jc w:val="center"/>
      </w:pPr>
    </w:p>
    <w:p w14:paraId="3E980E51" w14:textId="6A6A1D4E" w:rsidR="00CE2681" w:rsidRDefault="00CE2681" w:rsidP="00CE2681">
      <w:pPr>
        <w:pStyle w:val="ListParagraph"/>
        <w:ind w:left="0"/>
        <w:jc w:val="center"/>
      </w:pPr>
    </w:p>
    <w:p w14:paraId="1FEE4E9E" w14:textId="5F06BE95" w:rsidR="00CE2681" w:rsidRPr="00CE0A20" w:rsidRDefault="00CE2681" w:rsidP="00CE2681">
      <w:pPr>
        <w:pStyle w:val="ListParagraph"/>
        <w:ind w:left="0"/>
        <w:jc w:val="center"/>
        <w:rPr>
          <w:b/>
        </w:rPr>
      </w:pPr>
      <w:r w:rsidRPr="00CE0A20">
        <w:rPr>
          <w:b/>
        </w:rPr>
        <w:t>Appendix D</w:t>
      </w:r>
    </w:p>
    <w:p w14:paraId="144AB71A" w14:textId="77777777" w:rsidR="00CE2681" w:rsidRDefault="00CE2681" w:rsidP="00CE2681">
      <w:pPr>
        <w:pStyle w:val="ListParagraph"/>
        <w:ind w:left="0"/>
        <w:jc w:val="center"/>
      </w:pPr>
      <w:r>
        <w:t>CNPPID Irrigator Lease Documents</w:t>
      </w:r>
    </w:p>
    <w:p w14:paraId="03F3180D" w14:textId="4F532495" w:rsidR="00CE2681" w:rsidRDefault="00CE2681" w:rsidP="00CE2681">
      <w:pPr>
        <w:pStyle w:val="ListParagraph"/>
        <w:ind w:left="0"/>
        <w:jc w:val="center"/>
      </w:pPr>
      <w:r>
        <w:t>2019 Irrigation Season</w:t>
      </w:r>
    </w:p>
    <w:p w14:paraId="43AF548D" w14:textId="384B78B2" w:rsidR="00CE2681" w:rsidRDefault="00CE2681" w:rsidP="00CE2681">
      <w:pPr>
        <w:pStyle w:val="ListParagraph"/>
        <w:ind w:left="0"/>
        <w:jc w:val="center"/>
      </w:pPr>
    </w:p>
    <w:p w14:paraId="4262057A" w14:textId="4578F7BB" w:rsidR="00CE2681" w:rsidRDefault="00CE2681" w:rsidP="00CE2681">
      <w:pPr>
        <w:pStyle w:val="ListParagraph"/>
        <w:ind w:left="0"/>
        <w:jc w:val="center"/>
      </w:pPr>
    </w:p>
    <w:p w14:paraId="4CC495AD" w14:textId="2CAEF866" w:rsidR="00CE2681" w:rsidRDefault="00CE2681">
      <w:r>
        <w:br w:type="page"/>
      </w:r>
    </w:p>
    <w:p w14:paraId="4F7C1FC5" w14:textId="67DBA3AD" w:rsidR="00CE2681" w:rsidRDefault="00CE2681" w:rsidP="00CE2681">
      <w:pPr>
        <w:pStyle w:val="ListParagraph"/>
        <w:ind w:left="0"/>
        <w:jc w:val="center"/>
      </w:pPr>
    </w:p>
    <w:p w14:paraId="70231F40" w14:textId="0E72E0AD" w:rsidR="00CE2681" w:rsidRDefault="00CE2681" w:rsidP="00CE2681">
      <w:pPr>
        <w:pStyle w:val="ListParagraph"/>
        <w:ind w:left="0"/>
        <w:jc w:val="center"/>
      </w:pPr>
    </w:p>
    <w:p w14:paraId="6821FB3A" w14:textId="7AAFCA9D" w:rsidR="00CE2681" w:rsidRDefault="00CE2681" w:rsidP="00CE2681">
      <w:pPr>
        <w:pStyle w:val="ListParagraph"/>
        <w:ind w:left="0"/>
        <w:jc w:val="center"/>
      </w:pPr>
    </w:p>
    <w:p w14:paraId="44FCF47A" w14:textId="373BC782" w:rsidR="00CE2681" w:rsidRDefault="00CE2681" w:rsidP="00CE2681">
      <w:pPr>
        <w:pStyle w:val="ListParagraph"/>
        <w:ind w:left="0"/>
        <w:jc w:val="center"/>
      </w:pPr>
    </w:p>
    <w:p w14:paraId="0B61A23E" w14:textId="3B99DA19" w:rsidR="00CE2681" w:rsidRDefault="00CE2681" w:rsidP="00CE2681">
      <w:pPr>
        <w:pStyle w:val="ListParagraph"/>
        <w:ind w:left="0"/>
        <w:jc w:val="center"/>
      </w:pPr>
    </w:p>
    <w:p w14:paraId="1850C60E" w14:textId="6DCAB9CF" w:rsidR="00CE2681" w:rsidRDefault="00CE2681" w:rsidP="00CE2681">
      <w:pPr>
        <w:pStyle w:val="ListParagraph"/>
        <w:ind w:left="0"/>
        <w:jc w:val="center"/>
      </w:pPr>
    </w:p>
    <w:p w14:paraId="15473948" w14:textId="686D3507" w:rsidR="00CE2681" w:rsidRDefault="00CE2681" w:rsidP="00CE2681">
      <w:pPr>
        <w:pStyle w:val="ListParagraph"/>
        <w:ind w:left="0"/>
        <w:jc w:val="center"/>
      </w:pPr>
    </w:p>
    <w:p w14:paraId="40983E63" w14:textId="2B9E2492" w:rsidR="00CE2681" w:rsidRDefault="00CE2681" w:rsidP="00CE2681">
      <w:pPr>
        <w:pStyle w:val="ListParagraph"/>
        <w:ind w:left="0"/>
        <w:jc w:val="center"/>
      </w:pPr>
    </w:p>
    <w:p w14:paraId="6CEDCF40" w14:textId="7A34BEC3" w:rsidR="00CE2681" w:rsidRDefault="00CE2681" w:rsidP="00CE2681">
      <w:pPr>
        <w:pStyle w:val="ListParagraph"/>
        <w:ind w:left="0"/>
        <w:jc w:val="center"/>
      </w:pPr>
    </w:p>
    <w:p w14:paraId="54872A10" w14:textId="60657EF4" w:rsidR="00CE2681" w:rsidRDefault="00CE2681" w:rsidP="00CE2681">
      <w:pPr>
        <w:pStyle w:val="ListParagraph"/>
        <w:ind w:left="0"/>
        <w:jc w:val="center"/>
      </w:pPr>
    </w:p>
    <w:p w14:paraId="72F1BFEE" w14:textId="2FEC5C25" w:rsidR="00CE2681" w:rsidRPr="00CE0A20" w:rsidRDefault="00CE2681" w:rsidP="00CE2681">
      <w:pPr>
        <w:pStyle w:val="ListParagraph"/>
        <w:ind w:left="0"/>
        <w:jc w:val="center"/>
        <w:rPr>
          <w:b/>
        </w:rPr>
      </w:pPr>
      <w:r w:rsidRPr="00CE0A20">
        <w:rPr>
          <w:b/>
        </w:rPr>
        <w:t>Appendix E</w:t>
      </w:r>
    </w:p>
    <w:p w14:paraId="593563A4" w14:textId="79DC3B25" w:rsidR="00990AD1" w:rsidRDefault="00CE2681" w:rsidP="00990AD1">
      <w:pPr>
        <w:pStyle w:val="ListParagraph"/>
        <w:ind w:left="0"/>
        <w:jc w:val="center"/>
      </w:pPr>
      <w:r>
        <w:t>CNPPID Irrigator Lease Score Analysis</w:t>
      </w:r>
    </w:p>
    <w:p w14:paraId="10D5E18C" w14:textId="4427D37C" w:rsidR="00990AD1" w:rsidRDefault="00990AD1" w:rsidP="00990AD1">
      <w:pPr>
        <w:pStyle w:val="ListParagraph"/>
        <w:ind w:left="0"/>
        <w:jc w:val="center"/>
      </w:pPr>
      <w:r>
        <w:t>OPSTUDY Modeled Shortages at Grand Island</w:t>
      </w:r>
    </w:p>
    <w:p w14:paraId="11DD293F" w14:textId="6C842144" w:rsidR="00CE2681" w:rsidRDefault="00CE2681" w:rsidP="00CE2681">
      <w:pPr>
        <w:pStyle w:val="ListParagraph"/>
        <w:ind w:left="0"/>
        <w:jc w:val="center"/>
      </w:pPr>
    </w:p>
    <w:p w14:paraId="23FD1435" w14:textId="3EFCFB50" w:rsidR="00CE2681" w:rsidRDefault="00CE2681" w:rsidP="00CE2681">
      <w:pPr>
        <w:pStyle w:val="ListParagraph"/>
        <w:ind w:left="0"/>
        <w:jc w:val="center"/>
      </w:pPr>
    </w:p>
    <w:p w14:paraId="0A41FF89" w14:textId="20F4EB96" w:rsidR="00CE2681" w:rsidRDefault="00CE2681" w:rsidP="00CE2681">
      <w:pPr>
        <w:pStyle w:val="ListParagraph"/>
        <w:ind w:left="0"/>
        <w:jc w:val="center"/>
      </w:pPr>
    </w:p>
    <w:p w14:paraId="6EFE9189" w14:textId="37222FE1" w:rsidR="00CE2681" w:rsidRDefault="00CE2681">
      <w:r>
        <w:br w:type="page"/>
      </w:r>
    </w:p>
    <w:p w14:paraId="35938F00" w14:textId="78E1B8AE" w:rsidR="00CE2681" w:rsidRDefault="00CE2681" w:rsidP="00CE2681">
      <w:pPr>
        <w:pStyle w:val="ListParagraph"/>
        <w:ind w:left="0"/>
        <w:jc w:val="center"/>
      </w:pPr>
    </w:p>
    <w:p w14:paraId="0676E892" w14:textId="1AC4D82C" w:rsidR="00CE2681" w:rsidRDefault="00CE2681" w:rsidP="00CE2681">
      <w:pPr>
        <w:pStyle w:val="ListParagraph"/>
        <w:ind w:left="0"/>
        <w:jc w:val="center"/>
      </w:pPr>
    </w:p>
    <w:p w14:paraId="0CA5CD21" w14:textId="4FBB26DB" w:rsidR="00CE2681" w:rsidRDefault="00CE2681" w:rsidP="00CE2681">
      <w:pPr>
        <w:pStyle w:val="ListParagraph"/>
        <w:ind w:left="0"/>
        <w:jc w:val="center"/>
      </w:pPr>
    </w:p>
    <w:p w14:paraId="59CE7E6B" w14:textId="61D4A70F" w:rsidR="00CE2681" w:rsidRDefault="00CE2681" w:rsidP="00CE2681">
      <w:pPr>
        <w:pStyle w:val="ListParagraph"/>
        <w:ind w:left="0"/>
        <w:jc w:val="center"/>
      </w:pPr>
    </w:p>
    <w:p w14:paraId="3619E2A3" w14:textId="1A18482E" w:rsidR="00CE2681" w:rsidRDefault="00CE2681" w:rsidP="00CE2681">
      <w:pPr>
        <w:pStyle w:val="ListParagraph"/>
        <w:ind w:left="0"/>
        <w:jc w:val="center"/>
      </w:pPr>
    </w:p>
    <w:p w14:paraId="3095D2B2" w14:textId="7EC0C32A" w:rsidR="00CE2681" w:rsidRDefault="00CE2681" w:rsidP="00CE2681">
      <w:pPr>
        <w:pStyle w:val="ListParagraph"/>
        <w:ind w:left="0"/>
        <w:jc w:val="center"/>
      </w:pPr>
    </w:p>
    <w:p w14:paraId="440C0D8E" w14:textId="1D70DEA0" w:rsidR="00CE2681" w:rsidRDefault="00CE2681" w:rsidP="00CE2681">
      <w:pPr>
        <w:pStyle w:val="ListParagraph"/>
        <w:ind w:left="0"/>
        <w:jc w:val="center"/>
      </w:pPr>
    </w:p>
    <w:p w14:paraId="0E195208" w14:textId="7C6CAF54" w:rsidR="00CE2681" w:rsidRDefault="00CE2681" w:rsidP="00CE2681">
      <w:pPr>
        <w:pStyle w:val="ListParagraph"/>
        <w:ind w:left="0"/>
        <w:jc w:val="center"/>
      </w:pPr>
    </w:p>
    <w:p w14:paraId="708F3315" w14:textId="40A7995A" w:rsidR="00CE2681" w:rsidRDefault="00CE2681" w:rsidP="00CE2681">
      <w:pPr>
        <w:pStyle w:val="ListParagraph"/>
        <w:ind w:left="0"/>
        <w:jc w:val="center"/>
      </w:pPr>
    </w:p>
    <w:p w14:paraId="78B2DABF" w14:textId="007ED56A" w:rsidR="00CE2681" w:rsidRDefault="00CE2681" w:rsidP="00CE2681">
      <w:pPr>
        <w:pStyle w:val="ListParagraph"/>
        <w:ind w:left="0"/>
        <w:jc w:val="center"/>
      </w:pPr>
    </w:p>
    <w:p w14:paraId="24D96F9A" w14:textId="4A22A4DF" w:rsidR="00CE2681" w:rsidRPr="00CE0A20" w:rsidRDefault="00CE2681" w:rsidP="00CE2681">
      <w:pPr>
        <w:pStyle w:val="ListParagraph"/>
        <w:ind w:left="0"/>
        <w:jc w:val="center"/>
        <w:rPr>
          <w:b/>
        </w:rPr>
      </w:pPr>
      <w:r w:rsidRPr="00CE0A20">
        <w:rPr>
          <w:b/>
        </w:rPr>
        <w:t>Appendix F</w:t>
      </w:r>
    </w:p>
    <w:p w14:paraId="449B252C" w14:textId="77777777" w:rsidR="00CE2681" w:rsidRDefault="00CE2681" w:rsidP="00CE2681">
      <w:pPr>
        <w:pStyle w:val="ListParagraph"/>
        <w:ind w:left="0"/>
        <w:jc w:val="center"/>
      </w:pPr>
      <w:r>
        <w:t>CNPPID Irrigator Lease Score Analysis Results</w:t>
      </w:r>
    </w:p>
    <w:p w14:paraId="1CCDF916" w14:textId="7B80FD4A" w:rsidR="00CE2681" w:rsidRDefault="00CE2681" w:rsidP="00CE2681">
      <w:pPr>
        <w:pStyle w:val="ListParagraph"/>
        <w:ind w:left="0"/>
        <w:jc w:val="center"/>
      </w:pPr>
      <w:r>
        <w:t>Scenario 1 Score Credit at Grand Island</w:t>
      </w:r>
    </w:p>
    <w:p w14:paraId="1E81FCF1" w14:textId="7BD1632B" w:rsidR="00CE2681" w:rsidRDefault="00CE2681" w:rsidP="00CE2681">
      <w:pPr>
        <w:pStyle w:val="ListParagraph"/>
        <w:ind w:left="0"/>
        <w:jc w:val="center"/>
      </w:pPr>
    </w:p>
    <w:p w14:paraId="2AD65C9D" w14:textId="7CABAD67" w:rsidR="00CE2681" w:rsidRDefault="00CE2681" w:rsidP="00CE2681">
      <w:pPr>
        <w:pStyle w:val="ListParagraph"/>
        <w:ind w:left="0"/>
        <w:jc w:val="center"/>
      </w:pPr>
    </w:p>
    <w:p w14:paraId="6128355D" w14:textId="5E940ED2" w:rsidR="00CE2681" w:rsidRDefault="00CE2681">
      <w:r>
        <w:br w:type="page"/>
      </w:r>
    </w:p>
    <w:p w14:paraId="7109668D" w14:textId="10B02E61" w:rsidR="00CE2681" w:rsidRDefault="00CE2681" w:rsidP="00CE2681">
      <w:pPr>
        <w:pStyle w:val="ListParagraph"/>
        <w:ind w:left="0"/>
        <w:jc w:val="center"/>
      </w:pPr>
    </w:p>
    <w:p w14:paraId="51EFFC27" w14:textId="7EA957DB" w:rsidR="00CE2681" w:rsidRDefault="00CE2681" w:rsidP="00CE2681">
      <w:pPr>
        <w:pStyle w:val="ListParagraph"/>
        <w:ind w:left="0"/>
        <w:jc w:val="center"/>
      </w:pPr>
    </w:p>
    <w:p w14:paraId="419C57C8" w14:textId="25E06ACD" w:rsidR="00CE2681" w:rsidRDefault="00CE2681" w:rsidP="00CE2681">
      <w:pPr>
        <w:pStyle w:val="ListParagraph"/>
        <w:ind w:left="0"/>
        <w:jc w:val="center"/>
      </w:pPr>
    </w:p>
    <w:p w14:paraId="2D6DF777" w14:textId="6EBB6486" w:rsidR="00CE2681" w:rsidRDefault="00CE2681" w:rsidP="00CE2681">
      <w:pPr>
        <w:pStyle w:val="ListParagraph"/>
        <w:ind w:left="0"/>
        <w:jc w:val="center"/>
      </w:pPr>
    </w:p>
    <w:p w14:paraId="260C4FC8" w14:textId="415D8319" w:rsidR="00CE2681" w:rsidRDefault="00CE2681" w:rsidP="00CE2681">
      <w:pPr>
        <w:pStyle w:val="ListParagraph"/>
        <w:ind w:left="0"/>
        <w:jc w:val="center"/>
      </w:pPr>
    </w:p>
    <w:p w14:paraId="3B7B2EF3" w14:textId="7FC4E415" w:rsidR="00CE2681" w:rsidRDefault="00CE2681" w:rsidP="00CE2681">
      <w:pPr>
        <w:pStyle w:val="ListParagraph"/>
        <w:ind w:left="0"/>
        <w:jc w:val="center"/>
      </w:pPr>
    </w:p>
    <w:p w14:paraId="3F6F0898" w14:textId="21A97893" w:rsidR="00CE2681" w:rsidRDefault="00CE2681" w:rsidP="00CE2681">
      <w:pPr>
        <w:pStyle w:val="ListParagraph"/>
        <w:ind w:left="0"/>
        <w:jc w:val="center"/>
      </w:pPr>
    </w:p>
    <w:p w14:paraId="7D837292" w14:textId="36CF3CB5" w:rsidR="00CE2681" w:rsidRDefault="00CE2681" w:rsidP="00CE2681">
      <w:pPr>
        <w:pStyle w:val="ListParagraph"/>
        <w:ind w:left="0"/>
        <w:jc w:val="center"/>
      </w:pPr>
    </w:p>
    <w:p w14:paraId="4758B45C" w14:textId="310C07A3" w:rsidR="00CE2681" w:rsidRDefault="00CE2681" w:rsidP="00CE2681">
      <w:pPr>
        <w:pStyle w:val="ListParagraph"/>
        <w:ind w:left="0"/>
        <w:jc w:val="center"/>
      </w:pPr>
    </w:p>
    <w:p w14:paraId="358DC65E" w14:textId="1AFFC8EF" w:rsidR="00CE2681" w:rsidRDefault="00CE2681" w:rsidP="00CE2681">
      <w:pPr>
        <w:pStyle w:val="ListParagraph"/>
        <w:ind w:left="0"/>
        <w:jc w:val="center"/>
      </w:pPr>
    </w:p>
    <w:p w14:paraId="7516663D" w14:textId="7820A44F" w:rsidR="00CE2681" w:rsidRPr="00CE0A20" w:rsidRDefault="00CE2681" w:rsidP="00CE2681">
      <w:pPr>
        <w:pStyle w:val="ListParagraph"/>
        <w:ind w:left="0"/>
        <w:jc w:val="center"/>
        <w:rPr>
          <w:b/>
        </w:rPr>
      </w:pPr>
      <w:r w:rsidRPr="00CE0A20">
        <w:rPr>
          <w:b/>
        </w:rPr>
        <w:t>Appendix G</w:t>
      </w:r>
    </w:p>
    <w:p w14:paraId="775D3090" w14:textId="77777777" w:rsidR="00CE2681" w:rsidRDefault="00CE2681" w:rsidP="00CE2681">
      <w:pPr>
        <w:pStyle w:val="ListParagraph"/>
        <w:ind w:left="0"/>
        <w:jc w:val="center"/>
      </w:pPr>
      <w:r>
        <w:t>CNPPID Irrigator Lease Score Analysis Results</w:t>
      </w:r>
    </w:p>
    <w:p w14:paraId="61CC48EC" w14:textId="505CEDDB" w:rsidR="00CE2681" w:rsidRDefault="00CE2681" w:rsidP="00CE2681">
      <w:pPr>
        <w:pStyle w:val="ListParagraph"/>
        <w:ind w:left="0"/>
        <w:jc w:val="center"/>
        <w:rPr>
          <w:ins w:id="251" w:author="Seth Turner" w:date="2019-05-16T14:27:00Z"/>
        </w:rPr>
      </w:pPr>
      <w:r>
        <w:t xml:space="preserve">Scenario 2 </w:t>
      </w:r>
      <w:r w:rsidR="00990AD1">
        <w:t>Score Credit at Grand Island</w:t>
      </w:r>
    </w:p>
    <w:p w14:paraId="181DBBC9" w14:textId="47B9BD99" w:rsidR="00FD03EC" w:rsidRDefault="00FD03EC" w:rsidP="00CE2681">
      <w:pPr>
        <w:pStyle w:val="ListParagraph"/>
        <w:ind w:left="0"/>
        <w:jc w:val="center"/>
        <w:rPr>
          <w:ins w:id="252" w:author="Seth Turner" w:date="2019-05-16T14:27:00Z"/>
        </w:rPr>
      </w:pPr>
    </w:p>
    <w:p w14:paraId="3BAB7D89" w14:textId="3CFBBA46" w:rsidR="00FD03EC" w:rsidRDefault="00FD03EC">
      <w:pPr>
        <w:rPr>
          <w:ins w:id="253" w:author="Seth Turner" w:date="2019-05-16T14:28:00Z"/>
        </w:rPr>
      </w:pPr>
      <w:ins w:id="254" w:author="Seth Turner" w:date="2019-05-16T14:28:00Z">
        <w:r>
          <w:br w:type="page"/>
        </w:r>
      </w:ins>
    </w:p>
    <w:p w14:paraId="2025F08A" w14:textId="6A89A131" w:rsidR="00FD03EC" w:rsidRDefault="00FD03EC" w:rsidP="00CE2681">
      <w:pPr>
        <w:pStyle w:val="ListParagraph"/>
        <w:ind w:left="0"/>
        <w:jc w:val="center"/>
        <w:rPr>
          <w:ins w:id="255" w:author="Seth Turner" w:date="2019-05-16T14:28:00Z"/>
        </w:rPr>
      </w:pPr>
    </w:p>
    <w:p w14:paraId="3CF9C472" w14:textId="54F2159D" w:rsidR="00FD03EC" w:rsidRDefault="00FD03EC" w:rsidP="00CE2681">
      <w:pPr>
        <w:pStyle w:val="ListParagraph"/>
        <w:ind w:left="0"/>
        <w:jc w:val="center"/>
        <w:rPr>
          <w:ins w:id="256" w:author="Seth Turner" w:date="2019-05-16T14:28:00Z"/>
        </w:rPr>
      </w:pPr>
    </w:p>
    <w:p w14:paraId="66341DD2" w14:textId="7868EFCE" w:rsidR="00FD03EC" w:rsidRDefault="00FD03EC" w:rsidP="00CE2681">
      <w:pPr>
        <w:pStyle w:val="ListParagraph"/>
        <w:ind w:left="0"/>
        <w:jc w:val="center"/>
        <w:rPr>
          <w:ins w:id="257" w:author="Seth Turner" w:date="2019-05-16T14:28:00Z"/>
        </w:rPr>
      </w:pPr>
    </w:p>
    <w:p w14:paraId="6CC4AEF7" w14:textId="507920C2" w:rsidR="00FD03EC" w:rsidRDefault="00FD03EC" w:rsidP="00CE2681">
      <w:pPr>
        <w:pStyle w:val="ListParagraph"/>
        <w:ind w:left="0"/>
        <w:jc w:val="center"/>
        <w:rPr>
          <w:ins w:id="258" w:author="Seth Turner" w:date="2019-05-16T14:28:00Z"/>
        </w:rPr>
      </w:pPr>
    </w:p>
    <w:p w14:paraId="51EA8306" w14:textId="2CB16123" w:rsidR="00FD03EC" w:rsidRDefault="00FD03EC" w:rsidP="00CE2681">
      <w:pPr>
        <w:pStyle w:val="ListParagraph"/>
        <w:ind w:left="0"/>
        <w:jc w:val="center"/>
        <w:rPr>
          <w:ins w:id="259" w:author="Seth Turner" w:date="2019-05-16T14:28:00Z"/>
        </w:rPr>
      </w:pPr>
    </w:p>
    <w:p w14:paraId="2BE83B08" w14:textId="072D680B" w:rsidR="00FD03EC" w:rsidRDefault="00FD03EC" w:rsidP="00CE2681">
      <w:pPr>
        <w:pStyle w:val="ListParagraph"/>
        <w:ind w:left="0"/>
        <w:jc w:val="center"/>
        <w:rPr>
          <w:ins w:id="260" w:author="Seth Turner" w:date="2019-05-16T14:28:00Z"/>
        </w:rPr>
      </w:pPr>
    </w:p>
    <w:p w14:paraId="73FD2212" w14:textId="5110EF98" w:rsidR="00FD03EC" w:rsidRDefault="00FD03EC" w:rsidP="00CE2681">
      <w:pPr>
        <w:pStyle w:val="ListParagraph"/>
        <w:ind w:left="0"/>
        <w:jc w:val="center"/>
        <w:rPr>
          <w:ins w:id="261" w:author="Seth Turner" w:date="2019-05-16T14:28:00Z"/>
        </w:rPr>
      </w:pPr>
    </w:p>
    <w:p w14:paraId="11C47928" w14:textId="3968AC54" w:rsidR="00FD03EC" w:rsidRDefault="00FD03EC" w:rsidP="00CE2681">
      <w:pPr>
        <w:pStyle w:val="ListParagraph"/>
        <w:ind w:left="0"/>
        <w:jc w:val="center"/>
        <w:rPr>
          <w:ins w:id="262" w:author="Seth Turner" w:date="2019-05-16T14:28:00Z"/>
        </w:rPr>
      </w:pPr>
    </w:p>
    <w:p w14:paraId="7FA7E036" w14:textId="665185AE" w:rsidR="00FD03EC" w:rsidRDefault="00FD03EC" w:rsidP="00CE2681">
      <w:pPr>
        <w:pStyle w:val="ListParagraph"/>
        <w:ind w:left="0"/>
        <w:jc w:val="center"/>
        <w:rPr>
          <w:ins w:id="263" w:author="Seth Turner" w:date="2019-05-16T14:28:00Z"/>
        </w:rPr>
      </w:pPr>
    </w:p>
    <w:p w14:paraId="60824D09" w14:textId="01D23089" w:rsidR="00FD03EC" w:rsidRDefault="00FD03EC" w:rsidP="00CE2681">
      <w:pPr>
        <w:pStyle w:val="ListParagraph"/>
        <w:ind w:left="0"/>
        <w:jc w:val="center"/>
        <w:rPr>
          <w:ins w:id="264" w:author="Seth Turner" w:date="2019-05-16T14:28:00Z"/>
        </w:rPr>
      </w:pPr>
    </w:p>
    <w:p w14:paraId="779C9836" w14:textId="61B03DE2" w:rsidR="00FD03EC" w:rsidRPr="00FD03EC" w:rsidRDefault="00FD03EC" w:rsidP="00CE2681">
      <w:pPr>
        <w:pStyle w:val="ListParagraph"/>
        <w:ind w:left="0"/>
        <w:jc w:val="center"/>
        <w:rPr>
          <w:ins w:id="265" w:author="Seth Turner" w:date="2019-05-16T14:28:00Z"/>
          <w:b/>
        </w:rPr>
      </w:pPr>
      <w:ins w:id="266" w:author="Seth Turner" w:date="2019-05-16T14:28:00Z">
        <w:r w:rsidRPr="00FD03EC">
          <w:rPr>
            <w:b/>
          </w:rPr>
          <w:t>Appendix H</w:t>
        </w:r>
      </w:ins>
    </w:p>
    <w:p w14:paraId="4142EC2E" w14:textId="1ADBEB75" w:rsidR="00FD03EC" w:rsidRDefault="00FD03EC" w:rsidP="00CE2681">
      <w:pPr>
        <w:pStyle w:val="ListParagraph"/>
        <w:ind w:left="0"/>
        <w:jc w:val="center"/>
        <w:rPr>
          <w:ins w:id="267" w:author="Seth Turner" w:date="2019-05-16T14:28:00Z"/>
        </w:rPr>
      </w:pPr>
      <w:ins w:id="268" w:author="Seth Turner" w:date="2019-05-16T14:28:00Z">
        <w:r>
          <w:t>Scoring Subcommittee Meeting Minutes</w:t>
        </w:r>
      </w:ins>
    </w:p>
    <w:p w14:paraId="01E495E3" w14:textId="10BCCCE3" w:rsidR="00FD03EC" w:rsidRDefault="00FD03EC" w:rsidP="00CE2681">
      <w:pPr>
        <w:pStyle w:val="ListParagraph"/>
        <w:ind w:left="0"/>
        <w:jc w:val="center"/>
      </w:pPr>
      <w:ins w:id="269" w:author="Seth Turner" w:date="2019-05-16T14:28:00Z">
        <w:r>
          <w:t>May 15, 2019</w:t>
        </w:r>
      </w:ins>
    </w:p>
    <w:p w14:paraId="22E938D5" w14:textId="68361B0B" w:rsidR="00CE2681" w:rsidRDefault="00CE2681" w:rsidP="00CE2681">
      <w:pPr>
        <w:pStyle w:val="ListParagraph"/>
        <w:ind w:left="0"/>
        <w:jc w:val="center"/>
      </w:pPr>
    </w:p>
    <w:p w14:paraId="6F054DD6" w14:textId="75E25BE2" w:rsidR="00CE2681" w:rsidRPr="00E35ED9" w:rsidRDefault="00CE2681" w:rsidP="00990AD1">
      <w:pPr>
        <w:pStyle w:val="ListParagraph"/>
        <w:ind w:left="0"/>
        <w:jc w:val="center"/>
      </w:pPr>
    </w:p>
    <w:sectPr w:rsidR="00CE2681" w:rsidRPr="00E35ED9" w:rsidSect="00F72122">
      <w:footerReference w:type="default" r:id="rId16"/>
      <w:pgSz w:w="12240" w:h="15840" w:code="1"/>
      <w:pgMar w:top="1440" w:right="1440" w:bottom="1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9722AC" w14:textId="77777777" w:rsidR="004E5EBD" w:rsidRDefault="004E5EBD" w:rsidP="004C7664">
      <w:r>
        <w:separator/>
      </w:r>
    </w:p>
  </w:endnote>
  <w:endnote w:type="continuationSeparator" w:id="0">
    <w:p w14:paraId="34DEBCC0" w14:textId="77777777" w:rsidR="004E5EBD" w:rsidRDefault="004E5EBD" w:rsidP="004C7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7A8DEC" w14:textId="501C6FC8" w:rsidR="008C6F21" w:rsidRPr="0045014F" w:rsidRDefault="008C6F21">
    <w:pPr>
      <w:pStyle w:val="Footer"/>
      <w:jc w:val="right"/>
    </w:pPr>
    <w:r w:rsidRPr="0045014F">
      <w:rPr>
        <w:sz w:val="18"/>
        <w:szCs w:val="16"/>
      </w:rPr>
      <w:t xml:space="preserve">Page </w:t>
    </w:r>
    <w:r w:rsidRPr="0045014F">
      <w:rPr>
        <w:sz w:val="18"/>
        <w:szCs w:val="16"/>
      </w:rPr>
      <w:fldChar w:fldCharType="begin"/>
    </w:r>
    <w:r w:rsidRPr="0045014F">
      <w:rPr>
        <w:sz w:val="18"/>
        <w:szCs w:val="16"/>
      </w:rPr>
      <w:instrText xml:space="preserve"> PAGE </w:instrText>
    </w:r>
    <w:r w:rsidRPr="0045014F">
      <w:rPr>
        <w:sz w:val="18"/>
        <w:szCs w:val="16"/>
      </w:rPr>
      <w:fldChar w:fldCharType="separate"/>
    </w:r>
    <w:r>
      <w:rPr>
        <w:noProof/>
        <w:sz w:val="18"/>
        <w:szCs w:val="16"/>
      </w:rPr>
      <w:t>1</w:t>
    </w:r>
    <w:r w:rsidRPr="0045014F">
      <w:rPr>
        <w:sz w:val="18"/>
        <w:szCs w:val="16"/>
      </w:rPr>
      <w:fldChar w:fldCharType="end"/>
    </w:r>
    <w:r w:rsidRPr="0045014F">
      <w:rPr>
        <w:sz w:val="18"/>
        <w:szCs w:val="16"/>
      </w:rPr>
      <w:t xml:space="preserve"> of </w:t>
    </w:r>
    <w:del w:id="248" w:author="Seth Turner" w:date="2019-05-16T14:21:00Z">
      <w:r w:rsidDel="00981305">
        <w:rPr>
          <w:sz w:val="18"/>
          <w:szCs w:val="16"/>
        </w:rPr>
        <w:delText>10</w:delText>
      </w:r>
    </w:del>
    <w:ins w:id="249" w:author="Seth Turner" w:date="2019-05-16T14:21:00Z">
      <w:r w:rsidR="00981305">
        <w:rPr>
          <w:sz w:val="18"/>
          <w:szCs w:val="16"/>
        </w:rPr>
        <w:t>13</w:t>
      </w:r>
    </w:ins>
  </w:p>
  <w:p w14:paraId="23A36D6E" w14:textId="77777777" w:rsidR="008C6F21" w:rsidRPr="003B0FF8" w:rsidRDefault="008C6F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AF242" w14:textId="77777777" w:rsidR="008C6F21" w:rsidRPr="003B0FF8" w:rsidRDefault="008C6F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21C0E" w14:textId="77777777" w:rsidR="004E5EBD" w:rsidRDefault="004E5EBD" w:rsidP="004C7664">
      <w:r>
        <w:separator/>
      </w:r>
    </w:p>
  </w:footnote>
  <w:footnote w:type="continuationSeparator" w:id="0">
    <w:p w14:paraId="5D3A6324" w14:textId="77777777" w:rsidR="004E5EBD" w:rsidRDefault="004E5EBD" w:rsidP="004C7664">
      <w:r>
        <w:continuationSeparator/>
      </w:r>
    </w:p>
  </w:footnote>
  <w:footnote w:id="1">
    <w:p w14:paraId="7D40B85C" w14:textId="093B9322" w:rsidR="008C6F21" w:rsidRDefault="008C6F21">
      <w:pPr>
        <w:pStyle w:val="FootnoteText"/>
      </w:pPr>
      <w:r>
        <w:rPr>
          <w:rStyle w:val="FootnoteReference"/>
        </w:rPr>
        <w:footnoteRef/>
      </w:r>
      <w:r>
        <w:t xml:space="preserve"> Program Document, Attachment 2</w:t>
      </w:r>
    </w:p>
  </w:footnote>
  <w:footnote w:id="2">
    <w:p w14:paraId="54594DBB" w14:textId="2F649470" w:rsidR="008C6F21" w:rsidRDefault="008C6F21">
      <w:pPr>
        <w:pStyle w:val="FootnoteText"/>
      </w:pPr>
      <w:r>
        <w:rPr>
          <w:rStyle w:val="FootnoteReference"/>
        </w:rPr>
        <w:footnoteRef/>
      </w:r>
      <w:r>
        <w:t xml:space="preserve"> As defined in the Water Plan Reference Materials (Program Document, Attachment 5, Section 11), “scoring” refers to quantifying…the extent to which a water project results (or is anticipated to result) in reductions in stream flow shortages to target flows, as compared to the present condition.</w:t>
      </w:r>
    </w:p>
  </w:footnote>
  <w:footnote w:id="3">
    <w:p w14:paraId="77FBEA50" w14:textId="41AEBB02" w:rsidR="008C6F21" w:rsidRDefault="008C6F21">
      <w:pPr>
        <w:pStyle w:val="FootnoteText"/>
      </w:pPr>
      <w:r>
        <w:rPr>
          <w:rStyle w:val="FootnoteReference"/>
        </w:rPr>
        <w:footnoteRef/>
      </w:r>
      <w:r>
        <w:t xml:space="preserve"> CNPPID’s full irrigation allocation is 18 inches per acre.  Irrigation contracts are for 18 inches of total water use; irrigators pay a base contract rate for the first 9 inches and escalating costs for each additional inch over 9 inches and up to the full 18 inches (Cory Steinke, CNPPID Civil Engineer, personal email communication, March 26, 2018).   </w:t>
      </w:r>
    </w:p>
  </w:footnote>
  <w:footnote w:id="4">
    <w:p w14:paraId="0DCE2859" w14:textId="5B64D948" w:rsidR="008C6F21" w:rsidRPr="006D5286" w:rsidRDefault="008C6F21" w:rsidP="00B83019">
      <w:pPr>
        <w:pStyle w:val="FootnoteText"/>
      </w:pPr>
      <w:r w:rsidRPr="00D32E52">
        <w:rPr>
          <w:rStyle w:val="FootnoteReference"/>
        </w:rPr>
        <w:footnoteRef/>
      </w:r>
      <w:r w:rsidRPr="00D32E52">
        <w:t xml:space="preserve"> Water Action Plan Project Scoring Case Study:  CNPPID Reregulating Reservoir</w:t>
      </w:r>
      <w:r>
        <w:t>. PRRIP – ED Office Final.</w:t>
      </w:r>
      <w:r w:rsidRPr="00D32E52">
        <w:t xml:space="preserve"> April 22, 2010.</w:t>
      </w:r>
    </w:p>
  </w:footnote>
  <w:footnote w:id="5">
    <w:p w14:paraId="38EEA8E3" w14:textId="11FCAB97" w:rsidR="008C6F21" w:rsidRPr="006D5286" w:rsidRDefault="008C6F21" w:rsidP="00B83019">
      <w:pPr>
        <w:pStyle w:val="FootnoteText"/>
      </w:pPr>
      <w:r w:rsidRPr="00D32E52">
        <w:rPr>
          <w:rStyle w:val="FootnoteReference"/>
        </w:rPr>
        <w:footnoteRef/>
      </w:r>
      <w:r w:rsidRPr="00D32E52">
        <w:t xml:space="preserve"> CNPPID Reregulating Reservoir Scoring Recommendation</w:t>
      </w:r>
      <w:r>
        <w:t>.  PRRIP – ED Office Final.</w:t>
      </w:r>
      <w:r w:rsidRPr="00D32E52">
        <w:t xml:space="preserve"> May 12, 2010.</w:t>
      </w:r>
    </w:p>
  </w:footnote>
  <w:footnote w:id="6">
    <w:p w14:paraId="36D1DC0A" w14:textId="224F7E55" w:rsidR="008C6F21" w:rsidRPr="00985416" w:rsidRDefault="008C6F21" w:rsidP="00B83019">
      <w:pPr>
        <w:pStyle w:val="FootnoteText"/>
      </w:pPr>
      <w:r w:rsidRPr="00D32E52">
        <w:rPr>
          <w:rStyle w:val="FootnoteReference"/>
        </w:rPr>
        <w:footnoteRef/>
      </w:r>
      <w:r w:rsidRPr="00D32E52">
        <w:t xml:space="preserve"> </w:t>
      </w:r>
      <w:r>
        <w:t xml:space="preserve">PRRIP Governance Committee </w:t>
      </w:r>
      <w:r w:rsidRPr="00D32E52">
        <w:t>Meeting Minutes</w:t>
      </w:r>
      <w:r>
        <w:t>.  June 8-9, 2010</w:t>
      </w:r>
      <w:r w:rsidRPr="00D32E52">
        <w:t>.</w:t>
      </w:r>
    </w:p>
  </w:footnote>
  <w:footnote w:id="7">
    <w:p w14:paraId="396ADB78" w14:textId="1256E5F5" w:rsidR="008C6F21" w:rsidRDefault="008C6F21">
      <w:pPr>
        <w:pStyle w:val="FootnoteText"/>
      </w:pPr>
      <w:r>
        <w:rPr>
          <w:rStyle w:val="FootnoteReference"/>
        </w:rPr>
        <w:footnoteRef/>
      </w:r>
      <w:r>
        <w:t xml:space="preserve"> No-Cost Net Controllable Conserved Water Recommended Score and Scoring Analysis.  PRRIP – ED Office Final.  February 23, 2016.</w:t>
      </w:r>
    </w:p>
  </w:footnote>
  <w:footnote w:id="8">
    <w:p w14:paraId="26EDC307" w14:textId="43CED6F9" w:rsidR="008C6F21" w:rsidRDefault="008C6F21">
      <w:pPr>
        <w:pStyle w:val="FootnoteText"/>
      </w:pPr>
      <w:r>
        <w:rPr>
          <w:rStyle w:val="FootnoteReference"/>
        </w:rPr>
        <w:footnoteRef/>
      </w:r>
      <w:r>
        <w:t xml:space="preserve"> Pathfinder Municipal Account Recommended Score and Scoring Analysis.  PRRIP – ED Office Final.  March 17, 2014.</w:t>
      </w:r>
    </w:p>
  </w:footnote>
  <w:footnote w:id="9">
    <w:p w14:paraId="64DF1353" w14:textId="153DE9A0" w:rsidR="008C6F21" w:rsidRDefault="008C6F21">
      <w:pPr>
        <w:pStyle w:val="FootnoteText"/>
      </w:pPr>
      <w:r>
        <w:rPr>
          <w:rStyle w:val="FootnoteReference"/>
        </w:rPr>
        <w:footnoteRef/>
      </w:r>
      <w:r>
        <w:t xml:space="preserve"> Update to the Pathfinder Municipal Account Lease Scoring Analysis.  PRRIP – ED Office Final.  October 5, 2018.</w:t>
      </w:r>
    </w:p>
  </w:footnote>
  <w:footnote w:id="10">
    <w:p w14:paraId="3AB9110C" w14:textId="63F021F5" w:rsidR="00816151" w:rsidRDefault="00816151" w:rsidP="00816151">
      <w:pPr>
        <w:pStyle w:val="FootnoteText"/>
        <w:rPr>
          <w:ins w:id="92" w:author="Seth Turner" w:date="2019-05-16T13:37:00Z"/>
        </w:rPr>
      </w:pPr>
      <w:ins w:id="93" w:author="Seth Turner" w:date="2019-05-16T13:37:00Z">
        <w:r>
          <w:rPr>
            <w:rStyle w:val="FootnoteReference"/>
          </w:rPr>
          <w:footnoteRef/>
        </w:r>
        <w:r>
          <w:t xml:space="preserve"> </w:t>
        </w:r>
      </w:ins>
      <w:ins w:id="94" w:author="Seth Turner" w:date="2019-05-16T13:39:00Z">
        <w:r>
          <w:t xml:space="preserve">In the 2005 Water Plan Reference Materials (Program Document, Attachment 5, Section 11, Appendix B), it states that “…the initial Program projects…were evaluated and determined using the [Central Plate River OPSTUDY] Model during NEPA review to provide an average reduction in shortage of 80,000 acre-feet per year.  The shortage reduction assigned to each project individually has not been determined (at this time)…”  </w:t>
        </w:r>
      </w:ins>
      <w:ins w:id="95" w:author="Seth Turner" w:date="2019-05-16T13:37:00Z">
        <w:r>
          <w:t>The analyses to estimate project-related shortage reductions were performed using the Fortran77-based Central Platte River Model (OPSTUDY8) in the late 1990s to early 2000s, and the resulting project scores were a product of both modeling and negotiations.  Fifteen or more years later, these model runs cannot be readily reproduced or modified to accommodate the added contributions of individual WAP projects.</w:t>
        </w:r>
      </w:ins>
    </w:p>
  </w:footnote>
  <w:footnote w:id="11">
    <w:p w14:paraId="317343FA" w14:textId="629A9492" w:rsidR="008C6F21" w:rsidRDefault="008C6F21" w:rsidP="003053BD">
      <w:pPr>
        <w:pStyle w:val="FootnoteText"/>
      </w:pPr>
      <w:r>
        <w:rPr>
          <w:rStyle w:val="FootnoteReference"/>
        </w:rPr>
        <w:footnoteRef/>
      </w:r>
      <w:r>
        <w:t xml:space="preserve"> The annual hydrologic condition is based on a ranking of annual flow volumes at the Grand Island gage for the period 1947-1994.  Using methods developed by USFWS, years with annual flow volumes in the bottom 25 percent (12 of 48 years) are designated as “dry” years, the top 33 percent (16 of 48 years) are designated as “wet” years, and the middle 42 percent (20 of 48 years) are “normal” years.</w:t>
      </w:r>
    </w:p>
  </w:footnote>
  <w:footnote w:id="12">
    <w:p w14:paraId="195A4E62" w14:textId="28CE5616" w:rsidR="008C6F21" w:rsidRPr="0006085E" w:rsidRDefault="008C6F21" w:rsidP="00F02132">
      <w:pPr>
        <w:pStyle w:val="FootnoteText"/>
      </w:pPr>
      <w:r w:rsidRPr="0006085E">
        <w:rPr>
          <w:rStyle w:val="FootnoteReference"/>
        </w:rPr>
        <w:footnoteRef/>
      </w:r>
      <w:r w:rsidRPr="0006085E">
        <w:t xml:space="preserve"> </w:t>
      </w:r>
      <w:r>
        <w:t>T</w:t>
      </w:r>
      <w:r w:rsidRPr="0006085E">
        <w:t xml:space="preserve">arget flows in “average cfs” were summed on a monthly basis and converted to acre-feet as a monthly target flow volume in the scoring model. </w:t>
      </w:r>
    </w:p>
  </w:footnote>
  <w:footnote w:id="13">
    <w:p w14:paraId="387DD4F4" w14:textId="05337B6A" w:rsidR="008C6F21" w:rsidRPr="0006085E" w:rsidRDefault="008C6F21" w:rsidP="00F02132">
      <w:pPr>
        <w:pStyle w:val="FootnoteText"/>
      </w:pPr>
      <w:r w:rsidRPr="0006085E">
        <w:rPr>
          <w:rStyle w:val="FootnoteReference"/>
        </w:rPr>
        <w:footnoteRef/>
      </w:r>
      <w:r w:rsidRPr="0006085E">
        <w:t xml:space="preserve"> </w:t>
      </w:r>
      <w:r>
        <w:t xml:space="preserve">The WMC Loss Model was first developed by the Water Management Committee as part of the </w:t>
      </w:r>
      <w:r w:rsidRPr="00AE6223">
        <w:t xml:space="preserve">Water Conservation/Supply Reconnaissance Study </w:t>
      </w:r>
      <w:r>
        <w:t>(Boyle et al. 1999, Chapter 7 and Appendix E), covering the period 1975-1994.  The model period was updated to include 1995-2006 as part of the Water Management Study, Phase I (Boyle 2009).  Use of the WMC Loss Model for routing in WAP project score analyses was approved by the GC in 2010 (GC Meeting Minutes, June 2010).</w:t>
      </w:r>
      <w:r w:rsidRPr="0006085E">
        <w:t xml:space="preserve"> </w:t>
      </w:r>
    </w:p>
  </w:footnote>
  <w:footnote w:id="14">
    <w:p w14:paraId="0610D923" w14:textId="51F70BC2" w:rsidR="008C6F21" w:rsidRDefault="008C6F21">
      <w:pPr>
        <w:pStyle w:val="FootnoteText"/>
      </w:pPr>
      <w:r>
        <w:rPr>
          <w:rStyle w:val="FootnoteReference"/>
        </w:rPr>
        <w:footnoteRef/>
      </w:r>
      <w:r>
        <w:t xml:space="preserve"> Previous score analyses also considered a “shortage distribution” release pattern, in which proportional EA releases are made in all months of the year having shortages at Grand Island, as calculated from OPSTUDY hydrology.  For the 2018 update to the Pathfinder Municipal Account Lease score analysis, the “spring release” pattern was deemed the most realistic, and the assumption is carried forward here.  </w:t>
      </w:r>
    </w:p>
  </w:footnote>
  <w:footnote w:id="15">
    <w:p w14:paraId="754B6E6A" w14:textId="3B59F5EE" w:rsidR="008C6F21" w:rsidRDefault="008C6F21">
      <w:pPr>
        <w:pStyle w:val="FootnoteText"/>
      </w:pPr>
      <w:r>
        <w:rPr>
          <w:rStyle w:val="FootnoteReference"/>
        </w:rPr>
        <w:footnoteRef/>
      </w:r>
      <w:r>
        <w:t xml:space="preserve"> In the original 2014 Pathfinder Municipal Account Lease score analysis, this was identified as the “annual pattern” scenario.  Two other scenarios were evaluated in that analysis but found to “…not produce significantly different results.”  In subsequent score analyses for the No-Cost NCCW in 2016 and an update for the Pathfinder Municipal Account Lease in 2018, only the “annual pattern” was carried forward in conjunction with the “spring release” scenario.</w:t>
      </w:r>
    </w:p>
  </w:footnote>
  <w:footnote w:id="16">
    <w:p w14:paraId="2059A0FF" w14:textId="77777777" w:rsidR="00F306C9" w:rsidRDefault="00F306C9" w:rsidP="00F306C9">
      <w:pPr>
        <w:pStyle w:val="FootnoteText"/>
        <w:rPr>
          <w:ins w:id="128" w:author="Seth Turner" w:date="2019-05-16T11:46:00Z"/>
        </w:rPr>
      </w:pPr>
      <w:ins w:id="129" w:author="Seth Turner" w:date="2019-05-16T11:46:00Z">
        <w:r>
          <w:rPr>
            <w:rStyle w:val="FootnoteReference"/>
          </w:rPr>
          <w:footnoteRef/>
        </w:r>
        <w:r>
          <w:t xml:space="preserve"> Dave Ford, CNPPID Irrigation Manager, personal email communication, April 8, 2019.</w:t>
        </w:r>
      </w:ins>
    </w:p>
  </w:footnote>
  <w:footnote w:id="17">
    <w:p w14:paraId="7AAEE8E3" w14:textId="54FF2B0F" w:rsidR="008C6F21" w:rsidRDefault="008C6F21">
      <w:pPr>
        <w:pStyle w:val="FootnoteText"/>
      </w:pPr>
      <w:r>
        <w:rPr>
          <w:rStyle w:val="FootnoteReference"/>
        </w:rPr>
        <w:footnoteRef/>
      </w:r>
      <w:r>
        <w:t xml:space="preserve"> Dave Ford, CNPPID Irrigation Operations Manager, personal email communications, April 8, 2019.</w:t>
      </w:r>
    </w:p>
  </w:footnote>
  <w:footnote w:id="18">
    <w:p w14:paraId="194A8244" w14:textId="2533D80D" w:rsidR="008C6F21" w:rsidRDefault="008C6F21">
      <w:pPr>
        <w:pStyle w:val="FootnoteText"/>
      </w:pPr>
      <w:r>
        <w:rPr>
          <w:rStyle w:val="FootnoteReference"/>
        </w:rPr>
        <w:footnoteRef/>
      </w:r>
      <w:r>
        <w:t xml:space="preserve"> 5/48 = 0.1042, or 10.42 percent, thus 5 years being the closest integer value to 10.26 percent of 48 years.</w:t>
      </w:r>
    </w:p>
  </w:footnote>
  <w:footnote w:id="19">
    <w:p w14:paraId="55003E15" w14:textId="77777777" w:rsidR="00EE7CC7" w:rsidRDefault="00EE7CC7" w:rsidP="00EE7CC7">
      <w:pPr>
        <w:pStyle w:val="FootnoteText"/>
        <w:rPr>
          <w:ins w:id="170" w:author="Seth Turner" w:date="2019-05-16T14:55:00Z"/>
        </w:rPr>
      </w:pPr>
      <w:ins w:id="171" w:author="Seth Turner" w:date="2019-05-16T14:55:00Z">
        <w:r>
          <w:rPr>
            <w:rStyle w:val="FootnoteReference"/>
          </w:rPr>
          <w:footnoteRef/>
        </w:r>
        <w:r>
          <w:t xml:space="preserve"> PRRIP WAC Meeting Minutes, October 20, 2015.</w:t>
        </w:r>
      </w:ins>
    </w:p>
  </w:footnote>
  <w:footnote w:id="20">
    <w:p w14:paraId="055A7FF7" w14:textId="77777777" w:rsidR="00EE7CC7" w:rsidRDefault="00EE7CC7" w:rsidP="00EE7CC7">
      <w:pPr>
        <w:pStyle w:val="FootnoteText"/>
        <w:rPr>
          <w:ins w:id="175" w:author="Seth Turner" w:date="2019-05-16T14:55:00Z"/>
        </w:rPr>
      </w:pPr>
      <w:ins w:id="176" w:author="Seth Turner" w:date="2019-05-16T14:55:00Z">
        <w:r>
          <w:rPr>
            <w:rStyle w:val="FootnoteReference"/>
          </w:rPr>
          <w:footnoteRef/>
        </w:r>
        <w:r>
          <w:t xml:space="preserve"> Source:  </w:t>
        </w:r>
        <w:r w:rsidRPr="00EC3ECA">
          <w:fldChar w:fldCharType="begin"/>
        </w:r>
        <w:r w:rsidRPr="00EC3ECA">
          <w:instrText xml:space="preserve"> HYPERLINK "https://www.cnppid.com/operations/irrigation/" </w:instrText>
        </w:r>
        <w:r w:rsidRPr="00EC3ECA">
          <w:fldChar w:fldCharType="separate"/>
        </w:r>
        <w:r w:rsidRPr="00EC3ECA">
          <w:rPr>
            <w:color w:val="0000FF"/>
            <w:u w:val="single"/>
          </w:rPr>
          <w:t>https://www.cnppid.com/operations/irrigation/</w:t>
        </w:r>
        <w:r w:rsidRPr="00EC3ECA">
          <w:fldChar w:fldCharType="end"/>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9274C7" w14:textId="4B2C0B3A" w:rsidR="008C6F21" w:rsidRPr="005268A3" w:rsidRDefault="004E5EBD" w:rsidP="00F416EE">
    <w:pPr>
      <w:pStyle w:val="Header"/>
      <w:tabs>
        <w:tab w:val="left" w:pos="8190"/>
      </w:tabs>
      <w:rPr>
        <w:b/>
      </w:rPr>
    </w:pPr>
    <w:sdt>
      <w:sdtPr>
        <w:rPr>
          <w:b/>
        </w:rPr>
        <w:id w:val="1829162201"/>
        <w:docPartObj>
          <w:docPartGallery w:val="Watermarks"/>
          <w:docPartUnique/>
        </w:docPartObj>
      </w:sdtPr>
      <w:sdtEndPr/>
      <w:sdtContent>
        <w:r>
          <w:rPr>
            <w:b/>
            <w:noProof/>
          </w:rPr>
          <w:pict w14:anchorId="2877EE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1"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C6F21">
      <w:rPr>
        <w:b/>
        <w:noProof/>
      </w:rPr>
      <mc:AlternateContent>
        <mc:Choice Requires="wps">
          <w:drawing>
            <wp:anchor distT="0" distB="0" distL="114300" distR="114300" simplePos="0" relativeHeight="251656704" behindDoc="0" locked="0" layoutInCell="1" allowOverlap="1" wp14:anchorId="5AF51DF4" wp14:editId="7EEA5405">
              <wp:simplePos x="0" y="0"/>
              <wp:positionH relativeFrom="column">
                <wp:posOffset>0</wp:posOffset>
              </wp:positionH>
              <wp:positionV relativeFrom="paragraph">
                <wp:posOffset>440055</wp:posOffset>
              </wp:positionV>
              <wp:extent cx="2743200" cy="0"/>
              <wp:effectExtent l="9525" t="11430" r="9525" b="762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6E2A32"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"/>
          </w:pict>
        </mc:Fallback>
      </mc:AlternateContent>
    </w:r>
    <w:r w:rsidR="008C6F21">
      <w:rPr>
        <w:b/>
        <w:noProof/>
      </w:rPr>
      <mc:AlternateContent>
        <mc:Choice Requires="wps">
          <w:drawing>
            <wp:anchor distT="0" distB="0" distL="114300" distR="114300" simplePos="0" relativeHeight="251657728" behindDoc="0" locked="0" layoutInCell="1" allowOverlap="1" wp14:anchorId="088B0637" wp14:editId="2B2952F9">
              <wp:simplePos x="0" y="0"/>
              <wp:positionH relativeFrom="column">
                <wp:posOffset>3200400</wp:posOffset>
              </wp:positionH>
              <wp:positionV relativeFrom="paragraph">
                <wp:posOffset>437515</wp:posOffset>
              </wp:positionV>
              <wp:extent cx="2743200" cy="0"/>
              <wp:effectExtent l="9525" t="8890" r="9525" b="1016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C0AAEF" id="AutoShape 2" o:spid="_x0000_s1026" type="#_x0000_t32" style="position:absolute;margin-left:252pt;margin-top:34.45pt;width:3in;height:0;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"/>
          </w:pict>
        </mc:Fallback>
      </mc:AlternateContent>
    </w:r>
    <w:r w:rsidR="008C6F21" w:rsidRPr="005268A3">
      <w:rPr>
        <w:b/>
      </w:rPr>
      <w:t>PRRIP – ED OFFICE DRAFT</w:t>
    </w:r>
    <w:r w:rsidR="008C6F21" w:rsidRPr="005268A3">
      <w:tab/>
    </w:r>
    <w:r w:rsidR="008C6F21">
      <w:rPr>
        <w:noProof/>
      </w:rPr>
      <w:drawing>
        <wp:inline distT="0" distB="0" distL="0" distR="0" wp14:anchorId="587A2706" wp14:editId="6137F01D">
          <wp:extent cx="478155" cy="644525"/>
          <wp:effectExtent l="0" t="0" r="0" b="0"/>
          <wp:docPr id="8" name="Picture 8" descr="Final_Black_Platte_Logo_Powerpo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srcRect/>
                  <a:stretch>
                    <a:fillRect/>
                  </a:stretch>
                </pic:blipFill>
                <pic:spPr bwMode="auto">
                  <a:xfrm>
                    <a:off x="0" y="0"/>
                    <a:ext cx="478155" cy="644525"/>
                  </a:xfrm>
                  <a:prstGeom prst="rect">
                    <a:avLst/>
                  </a:prstGeom>
                  <a:noFill/>
                  <a:ln w="9525">
                    <a:noFill/>
                    <a:miter lim="800000"/>
                    <a:headEnd/>
                    <a:tailEnd/>
                  </a:ln>
                </pic:spPr>
              </pic:pic>
            </a:graphicData>
          </a:graphic>
        </wp:inline>
      </w:drawing>
    </w:r>
    <w:r w:rsidR="008C6F21" w:rsidRPr="005268A3">
      <w:tab/>
    </w:r>
    <w:r w:rsidR="008C6F21">
      <w:t xml:space="preserve"> </w:t>
    </w:r>
    <w:r w:rsidR="008C6F21">
      <w:rPr>
        <w:b/>
      </w:rPr>
      <w:t>05</w:t>
    </w:r>
    <w:r w:rsidR="008C6F21" w:rsidRPr="000D0C06">
      <w:rPr>
        <w:b/>
      </w:rPr>
      <w:t>/</w:t>
    </w:r>
    <w:ins w:id="247" w:author="Seth Turner" w:date="2019-05-20T11:55:00Z">
      <w:r w:rsidR="00C03932">
        <w:rPr>
          <w:b/>
        </w:rPr>
        <w:t>20</w:t>
      </w:r>
    </w:ins>
    <w:r w:rsidR="008C6F21" w:rsidRPr="000D0C06">
      <w:rPr>
        <w:b/>
      </w:rPr>
      <w:t>/</w:t>
    </w:r>
    <w:r w:rsidR="008C6F21">
      <w:rPr>
        <w:b/>
      </w:rPr>
      <w:t>2019</w:t>
    </w:r>
  </w:p>
  <w:p w14:paraId="5396FFDC" w14:textId="77777777" w:rsidR="008C6F21" w:rsidRDefault="008C6F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A095F"/>
    <w:multiLevelType w:val="hybridMultilevel"/>
    <w:tmpl w:val="4CD2617E"/>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 w15:restartNumberingAfterBreak="0">
    <w:nsid w:val="133F18ED"/>
    <w:multiLevelType w:val="hybridMultilevel"/>
    <w:tmpl w:val="4FF4C208"/>
    <w:lvl w:ilvl="0" w:tplc="AC2EE470">
      <w:start w:val="1"/>
      <w:numFmt w:val="lowerLetter"/>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03A7F4E"/>
    <w:multiLevelType w:val="hybridMultilevel"/>
    <w:tmpl w:val="9BB63BB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B062EB"/>
    <w:multiLevelType w:val="hybridMultilevel"/>
    <w:tmpl w:val="5F18B662"/>
    <w:lvl w:ilvl="0" w:tplc="7674C5D6">
      <w:start w:val="3"/>
      <w:numFmt w:val="lowerLetter"/>
      <w:lvlText w:val="%1."/>
      <w:lvlJc w:val="left"/>
      <w:pPr>
        <w:ind w:left="72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15:restartNumberingAfterBreak="0">
    <w:nsid w:val="28156CB3"/>
    <w:multiLevelType w:val="hybridMultilevel"/>
    <w:tmpl w:val="A440A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CB2AD0"/>
    <w:multiLevelType w:val="hybridMultilevel"/>
    <w:tmpl w:val="2F0C2700"/>
    <w:lvl w:ilvl="0" w:tplc="DE4E1142">
      <w:start w:val="2"/>
      <w:numFmt w:val="lowerLetter"/>
      <w:lvlText w:val="%1."/>
      <w:lvlJc w:val="left"/>
      <w:pPr>
        <w:ind w:left="72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15:restartNumberingAfterBreak="0">
    <w:nsid w:val="2B941549"/>
    <w:multiLevelType w:val="hybridMultilevel"/>
    <w:tmpl w:val="96F83E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FF00CC"/>
    <w:multiLevelType w:val="hybridMultilevel"/>
    <w:tmpl w:val="D1E24738"/>
    <w:lvl w:ilvl="0" w:tplc="7FDA3B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DA057F"/>
    <w:multiLevelType w:val="hybridMultilevel"/>
    <w:tmpl w:val="D59C3BC6"/>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8C2893"/>
    <w:multiLevelType w:val="hybridMultilevel"/>
    <w:tmpl w:val="53E85D76"/>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0923B0F"/>
    <w:multiLevelType w:val="hybridMultilevel"/>
    <w:tmpl w:val="FAB8FD5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D12356C"/>
    <w:multiLevelType w:val="hybridMultilevel"/>
    <w:tmpl w:val="53E85D7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EA08F5"/>
    <w:multiLevelType w:val="hybridMultilevel"/>
    <w:tmpl w:val="53E85D76"/>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4B705EB"/>
    <w:multiLevelType w:val="hybridMultilevel"/>
    <w:tmpl w:val="5F98A9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E15F94"/>
    <w:multiLevelType w:val="hybridMultilevel"/>
    <w:tmpl w:val="D37E4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4B1A35"/>
    <w:multiLevelType w:val="hybridMultilevel"/>
    <w:tmpl w:val="30628C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EA21BF"/>
    <w:multiLevelType w:val="hybridMultilevel"/>
    <w:tmpl w:val="94BC6D54"/>
    <w:lvl w:ilvl="0" w:tplc="AC2EE470">
      <w:start w:val="1"/>
      <w:numFmt w:val="lowerLetter"/>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2"/>
  </w:num>
  <w:num w:numId="3">
    <w:abstractNumId w:val="11"/>
  </w:num>
  <w:num w:numId="4">
    <w:abstractNumId w:val="9"/>
  </w:num>
  <w:num w:numId="5">
    <w:abstractNumId w:val="12"/>
  </w:num>
  <w:num w:numId="6">
    <w:abstractNumId w:val="4"/>
  </w:num>
  <w:num w:numId="7">
    <w:abstractNumId w:val="0"/>
  </w:num>
  <w:num w:numId="8">
    <w:abstractNumId w:val="6"/>
  </w:num>
  <w:num w:numId="9">
    <w:abstractNumId w:val="8"/>
  </w:num>
  <w:num w:numId="10">
    <w:abstractNumId w:val="7"/>
  </w:num>
  <w:num w:numId="11">
    <w:abstractNumId w:val="14"/>
  </w:num>
  <w:num w:numId="12">
    <w:abstractNumId w:val="13"/>
  </w:num>
  <w:num w:numId="13">
    <w:abstractNumId w:val="5"/>
  </w:num>
  <w:num w:numId="14">
    <w:abstractNumId w:val="3"/>
  </w:num>
  <w:num w:numId="15">
    <w:abstractNumId w:val="1"/>
  </w:num>
  <w:num w:numId="16">
    <w:abstractNumId w:val="15"/>
  </w:num>
  <w:num w:numId="17">
    <w:abstractNumId w:val="16"/>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eth Turner">
    <w15:presenceInfo w15:providerId="AD" w15:userId="S::turners@headwaterscorp.com::7b93273d-4964-4aa9-beb4-06d394a0c5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trackRevisions/>
  <w:defaultTabStop w:val="720"/>
  <w:drawingGridHorizontalSpacing w:val="110"/>
  <w:displayHorizontalDrawingGridEvery w:val="2"/>
  <w:characterSpacingControl w:val="doNotCompress"/>
  <w:hdrShapeDefaults>
    <o:shapedefaults v:ext="edit" spidmax="2052" style="mso-width-relative:margin;mso-height-relative:margin" fillcolor="white" stroke="f" strokecolor="none [3212]">
      <v:fill color="white"/>
      <v:stroke color="none [3212]" on="f"/>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593"/>
    <w:rsid w:val="000010E1"/>
    <w:rsid w:val="00002572"/>
    <w:rsid w:val="00002ECE"/>
    <w:rsid w:val="0000380E"/>
    <w:rsid w:val="00003CB8"/>
    <w:rsid w:val="00003E07"/>
    <w:rsid w:val="00004C8C"/>
    <w:rsid w:val="000051E8"/>
    <w:rsid w:val="0000523D"/>
    <w:rsid w:val="00006DD0"/>
    <w:rsid w:val="0000784C"/>
    <w:rsid w:val="00011AED"/>
    <w:rsid w:val="00012225"/>
    <w:rsid w:val="0001264D"/>
    <w:rsid w:val="00013CFC"/>
    <w:rsid w:val="000145FC"/>
    <w:rsid w:val="000151DF"/>
    <w:rsid w:val="0001529E"/>
    <w:rsid w:val="000153A9"/>
    <w:rsid w:val="00017F27"/>
    <w:rsid w:val="00022324"/>
    <w:rsid w:val="00022872"/>
    <w:rsid w:val="00023841"/>
    <w:rsid w:val="00023E8C"/>
    <w:rsid w:val="00024B0D"/>
    <w:rsid w:val="00025844"/>
    <w:rsid w:val="00026B67"/>
    <w:rsid w:val="0002762B"/>
    <w:rsid w:val="00027B38"/>
    <w:rsid w:val="00030302"/>
    <w:rsid w:val="0003141C"/>
    <w:rsid w:val="00032847"/>
    <w:rsid w:val="00032C1A"/>
    <w:rsid w:val="00033E35"/>
    <w:rsid w:val="00034366"/>
    <w:rsid w:val="00034B4A"/>
    <w:rsid w:val="00036455"/>
    <w:rsid w:val="00036470"/>
    <w:rsid w:val="0003664B"/>
    <w:rsid w:val="00036D83"/>
    <w:rsid w:val="00037718"/>
    <w:rsid w:val="00037C8E"/>
    <w:rsid w:val="00040FF7"/>
    <w:rsid w:val="0004101D"/>
    <w:rsid w:val="00042760"/>
    <w:rsid w:val="000434EA"/>
    <w:rsid w:val="0004366A"/>
    <w:rsid w:val="000442D0"/>
    <w:rsid w:val="000453D3"/>
    <w:rsid w:val="00046C41"/>
    <w:rsid w:val="00050609"/>
    <w:rsid w:val="0005089C"/>
    <w:rsid w:val="00050C25"/>
    <w:rsid w:val="0005161E"/>
    <w:rsid w:val="00051744"/>
    <w:rsid w:val="000527F0"/>
    <w:rsid w:val="00052FA2"/>
    <w:rsid w:val="000539EC"/>
    <w:rsid w:val="00053A58"/>
    <w:rsid w:val="0005691A"/>
    <w:rsid w:val="000569CB"/>
    <w:rsid w:val="00062AD6"/>
    <w:rsid w:val="00062E3E"/>
    <w:rsid w:val="00063D6E"/>
    <w:rsid w:val="000659A9"/>
    <w:rsid w:val="0007068D"/>
    <w:rsid w:val="00070F5B"/>
    <w:rsid w:val="0007128A"/>
    <w:rsid w:val="000714FF"/>
    <w:rsid w:val="00072809"/>
    <w:rsid w:val="0007295C"/>
    <w:rsid w:val="000731A5"/>
    <w:rsid w:val="0007369A"/>
    <w:rsid w:val="00073E2C"/>
    <w:rsid w:val="00073F9D"/>
    <w:rsid w:val="00074756"/>
    <w:rsid w:val="00074BE3"/>
    <w:rsid w:val="00075C18"/>
    <w:rsid w:val="00076153"/>
    <w:rsid w:val="000774C9"/>
    <w:rsid w:val="00080876"/>
    <w:rsid w:val="0008223C"/>
    <w:rsid w:val="0008404E"/>
    <w:rsid w:val="00087BC6"/>
    <w:rsid w:val="00092C5A"/>
    <w:rsid w:val="00092DA1"/>
    <w:rsid w:val="00094644"/>
    <w:rsid w:val="00097257"/>
    <w:rsid w:val="0009776D"/>
    <w:rsid w:val="000A1C4A"/>
    <w:rsid w:val="000A1DA2"/>
    <w:rsid w:val="000A222C"/>
    <w:rsid w:val="000A26BB"/>
    <w:rsid w:val="000A328B"/>
    <w:rsid w:val="000A3D40"/>
    <w:rsid w:val="000A4B4C"/>
    <w:rsid w:val="000A5381"/>
    <w:rsid w:val="000A6A07"/>
    <w:rsid w:val="000A6E67"/>
    <w:rsid w:val="000A768F"/>
    <w:rsid w:val="000B00D3"/>
    <w:rsid w:val="000B0ECD"/>
    <w:rsid w:val="000B1B07"/>
    <w:rsid w:val="000B581E"/>
    <w:rsid w:val="000B5F2B"/>
    <w:rsid w:val="000B713F"/>
    <w:rsid w:val="000C0342"/>
    <w:rsid w:val="000C0E9E"/>
    <w:rsid w:val="000C25D3"/>
    <w:rsid w:val="000C33AE"/>
    <w:rsid w:val="000C3427"/>
    <w:rsid w:val="000C4F34"/>
    <w:rsid w:val="000C62EB"/>
    <w:rsid w:val="000C665E"/>
    <w:rsid w:val="000C70AD"/>
    <w:rsid w:val="000C7DF0"/>
    <w:rsid w:val="000D055B"/>
    <w:rsid w:val="000D0A32"/>
    <w:rsid w:val="000D0C06"/>
    <w:rsid w:val="000D11B9"/>
    <w:rsid w:val="000D1F15"/>
    <w:rsid w:val="000D2DFE"/>
    <w:rsid w:val="000D3148"/>
    <w:rsid w:val="000D3D7B"/>
    <w:rsid w:val="000D53B2"/>
    <w:rsid w:val="000D5597"/>
    <w:rsid w:val="000D7BB8"/>
    <w:rsid w:val="000E0024"/>
    <w:rsid w:val="000E02F1"/>
    <w:rsid w:val="000E0677"/>
    <w:rsid w:val="000E15F4"/>
    <w:rsid w:val="000E2467"/>
    <w:rsid w:val="000E2F64"/>
    <w:rsid w:val="000E30CF"/>
    <w:rsid w:val="000E3C58"/>
    <w:rsid w:val="000E535C"/>
    <w:rsid w:val="000E61E8"/>
    <w:rsid w:val="000E7525"/>
    <w:rsid w:val="000E79EB"/>
    <w:rsid w:val="000F0876"/>
    <w:rsid w:val="000F0B75"/>
    <w:rsid w:val="000F0C5F"/>
    <w:rsid w:val="000F1910"/>
    <w:rsid w:val="000F257B"/>
    <w:rsid w:val="000F374C"/>
    <w:rsid w:val="000F4A12"/>
    <w:rsid w:val="000F4D3D"/>
    <w:rsid w:val="000F5611"/>
    <w:rsid w:val="000F5AFA"/>
    <w:rsid w:val="000F5BB3"/>
    <w:rsid w:val="000F6A53"/>
    <w:rsid w:val="000F6BB6"/>
    <w:rsid w:val="00100589"/>
    <w:rsid w:val="00100B18"/>
    <w:rsid w:val="00101572"/>
    <w:rsid w:val="001015FF"/>
    <w:rsid w:val="00102D47"/>
    <w:rsid w:val="001032E4"/>
    <w:rsid w:val="00103388"/>
    <w:rsid w:val="00103DA1"/>
    <w:rsid w:val="001040A4"/>
    <w:rsid w:val="00104304"/>
    <w:rsid w:val="001054E2"/>
    <w:rsid w:val="0010607F"/>
    <w:rsid w:val="00107803"/>
    <w:rsid w:val="00111810"/>
    <w:rsid w:val="001130D0"/>
    <w:rsid w:val="00114A3B"/>
    <w:rsid w:val="00116A29"/>
    <w:rsid w:val="00117112"/>
    <w:rsid w:val="00117E16"/>
    <w:rsid w:val="0012079F"/>
    <w:rsid w:val="00120BDF"/>
    <w:rsid w:val="0012136B"/>
    <w:rsid w:val="00121ABA"/>
    <w:rsid w:val="00122410"/>
    <w:rsid w:val="00122B10"/>
    <w:rsid w:val="0012343C"/>
    <w:rsid w:val="00123A33"/>
    <w:rsid w:val="00124526"/>
    <w:rsid w:val="001250AB"/>
    <w:rsid w:val="00126D98"/>
    <w:rsid w:val="00127BE1"/>
    <w:rsid w:val="0013029C"/>
    <w:rsid w:val="001305CD"/>
    <w:rsid w:val="00130BA7"/>
    <w:rsid w:val="00131BF9"/>
    <w:rsid w:val="001322CE"/>
    <w:rsid w:val="00133DAD"/>
    <w:rsid w:val="00135B0C"/>
    <w:rsid w:val="00135F94"/>
    <w:rsid w:val="0013622A"/>
    <w:rsid w:val="001366B1"/>
    <w:rsid w:val="00136741"/>
    <w:rsid w:val="00136DA6"/>
    <w:rsid w:val="001377F2"/>
    <w:rsid w:val="00140106"/>
    <w:rsid w:val="001403C4"/>
    <w:rsid w:val="00140F3B"/>
    <w:rsid w:val="001410FF"/>
    <w:rsid w:val="00141BF4"/>
    <w:rsid w:val="0014256B"/>
    <w:rsid w:val="001426AD"/>
    <w:rsid w:val="00142A2A"/>
    <w:rsid w:val="001467C2"/>
    <w:rsid w:val="00146B92"/>
    <w:rsid w:val="00147CC3"/>
    <w:rsid w:val="00147E2D"/>
    <w:rsid w:val="00150F0B"/>
    <w:rsid w:val="0015170C"/>
    <w:rsid w:val="00152BF9"/>
    <w:rsid w:val="00153365"/>
    <w:rsid w:val="0015382F"/>
    <w:rsid w:val="001553A8"/>
    <w:rsid w:val="00160AE6"/>
    <w:rsid w:val="001616D9"/>
    <w:rsid w:val="00161AA4"/>
    <w:rsid w:val="001623D3"/>
    <w:rsid w:val="00163EDA"/>
    <w:rsid w:val="00163F91"/>
    <w:rsid w:val="00164AA1"/>
    <w:rsid w:val="001661FB"/>
    <w:rsid w:val="00167334"/>
    <w:rsid w:val="001704DB"/>
    <w:rsid w:val="0017060C"/>
    <w:rsid w:val="00170F0E"/>
    <w:rsid w:val="0017199C"/>
    <w:rsid w:val="00172004"/>
    <w:rsid w:val="001729A2"/>
    <w:rsid w:val="00172BD8"/>
    <w:rsid w:val="00172EBD"/>
    <w:rsid w:val="001765A3"/>
    <w:rsid w:val="00177FBC"/>
    <w:rsid w:val="00181FB6"/>
    <w:rsid w:val="0018444C"/>
    <w:rsid w:val="00184FC4"/>
    <w:rsid w:val="0018531B"/>
    <w:rsid w:val="00185F90"/>
    <w:rsid w:val="0018641A"/>
    <w:rsid w:val="00186F3E"/>
    <w:rsid w:val="00187D39"/>
    <w:rsid w:val="00190AC0"/>
    <w:rsid w:val="00190DFF"/>
    <w:rsid w:val="00192A2C"/>
    <w:rsid w:val="00192BB3"/>
    <w:rsid w:val="00192D0E"/>
    <w:rsid w:val="001933BD"/>
    <w:rsid w:val="001939D3"/>
    <w:rsid w:val="00193AC8"/>
    <w:rsid w:val="00194066"/>
    <w:rsid w:val="00194745"/>
    <w:rsid w:val="001959FE"/>
    <w:rsid w:val="00197635"/>
    <w:rsid w:val="001A0191"/>
    <w:rsid w:val="001A26BF"/>
    <w:rsid w:val="001A2B87"/>
    <w:rsid w:val="001A33C3"/>
    <w:rsid w:val="001A44FC"/>
    <w:rsid w:val="001A568B"/>
    <w:rsid w:val="001A5AB2"/>
    <w:rsid w:val="001A6714"/>
    <w:rsid w:val="001A6F24"/>
    <w:rsid w:val="001A7235"/>
    <w:rsid w:val="001A79EA"/>
    <w:rsid w:val="001B0E41"/>
    <w:rsid w:val="001B1953"/>
    <w:rsid w:val="001B1E4B"/>
    <w:rsid w:val="001B3A21"/>
    <w:rsid w:val="001B41DD"/>
    <w:rsid w:val="001B444F"/>
    <w:rsid w:val="001B4DE1"/>
    <w:rsid w:val="001B54EB"/>
    <w:rsid w:val="001B590B"/>
    <w:rsid w:val="001B6C99"/>
    <w:rsid w:val="001B77BD"/>
    <w:rsid w:val="001B7E66"/>
    <w:rsid w:val="001C0AB8"/>
    <w:rsid w:val="001C0AEE"/>
    <w:rsid w:val="001C1924"/>
    <w:rsid w:val="001C1D9B"/>
    <w:rsid w:val="001C21F6"/>
    <w:rsid w:val="001C25B6"/>
    <w:rsid w:val="001C3D5D"/>
    <w:rsid w:val="001C4184"/>
    <w:rsid w:val="001C4B15"/>
    <w:rsid w:val="001C5475"/>
    <w:rsid w:val="001C5A25"/>
    <w:rsid w:val="001C5D89"/>
    <w:rsid w:val="001C5D8C"/>
    <w:rsid w:val="001C660D"/>
    <w:rsid w:val="001C7C08"/>
    <w:rsid w:val="001D0173"/>
    <w:rsid w:val="001D05EE"/>
    <w:rsid w:val="001D2242"/>
    <w:rsid w:val="001D2358"/>
    <w:rsid w:val="001D238C"/>
    <w:rsid w:val="001D4414"/>
    <w:rsid w:val="001D58A0"/>
    <w:rsid w:val="001D5B86"/>
    <w:rsid w:val="001D5EED"/>
    <w:rsid w:val="001D7C14"/>
    <w:rsid w:val="001E3750"/>
    <w:rsid w:val="001E43E7"/>
    <w:rsid w:val="001E4968"/>
    <w:rsid w:val="001E4A5B"/>
    <w:rsid w:val="001E5225"/>
    <w:rsid w:val="001E6B7A"/>
    <w:rsid w:val="001F0742"/>
    <w:rsid w:val="001F12F7"/>
    <w:rsid w:val="001F180F"/>
    <w:rsid w:val="001F2EDB"/>
    <w:rsid w:val="001F41E9"/>
    <w:rsid w:val="001F5270"/>
    <w:rsid w:val="001F5642"/>
    <w:rsid w:val="001F6BE1"/>
    <w:rsid w:val="001F6E45"/>
    <w:rsid w:val="001F79B4"/>
    <w:rsid w:val="00202960"/>
    <w:rsid w:val="002038E8"/>
    <w:rsid w:val="00204014"/>
    <w:rsid w:val="00204284"/>
    <w:rsid w:val="00204452"/>
    <w:rsid w:val="00204D10"/>
    <w:rsid w:val="00204DEB"/>
    <w:rsid w:val="00204F24"/>
    <w:rsid w:val="0020593E"/>
    <w:rsid w:val="002073F0"/>
    <w:rsid w:val="0020767E"/>
    <w:rsid w:val="00207B46"/>
    <w:rsid w:val="00207C57"/>
    <w:rsid w:val="0021123B"/>
    <w:rsid w:val="00212031"/>
    <w:rsid w:val="00214BA4"/>
    <w:rsid w:val="00217706"/>
    <w:rsid w:val="002202E6"/>
    <w:rsid w:val="0022062F"/>
    <w:rsid w:val="00222336"/>
    <w:rsid w:val="00222B4C"/>
    <w:rsid w:val="00222C21"/>
    <w:rsid w:val="00224064"/>
    <w:rsid w:val="0022492B"/>
    <w:rsid w:val="00224ED2"/>
    <w:rsid w:val="0022505E"/>
    <w:rsid w:val="00226C57"/>
    <w:rsid w:val="00226D22"/>
    <w:rsid w:val="0023049E"/>
    <w:rsid w:val="002304F2"/>
    <w:rsid w:val="002305D5"/>
    <w:rsid w:val="002312BA"/>
    <w:rsid w:val="00231D40"/>
    <w:rsid w:val="00233579"/>
    <w:rsid w:val="002344A4"/>
    <w:rsid w:val="00234CD9"/>
    <w:rsid w:val="002350E0"/>
    <w:rsid w:val="00235EC3"/>
    <w:rsid w:val="00235ED0"/>
    <w:rsid w:val="0023725B"/>
    <w:rsid w:val="002374C6"/>
    <w:rsid w:val="002376CC"/>
    <w:rsid w:val="00237717"/>
    <w:rsid w:val="00237EBB"/>
    <w:rsid w:val="002400F2"/>
    <w:rsid w:val="00241686"/>
    <w:rsid w:val="00242476"/>
    <w:rsid w:val="00242597"/>
    <w:rsid w:val="00242E78"/>
    <w:rsid w:val="00242FBC"/>
    <w:rsid w:val="0024307E"/>
    <w:rsid w:val="002449C4"/>
    <w:rsid w:val="00245182"/>
    <w:rsid w:val="00245A9F"/>
    <w:rsid w:val="00250665"/>
    <w:rsid w:val="00251393"/>
    <w:rsid w:val="002521E1"/>
    <w:rsid w:val="0025278C"/>
    <w:rsid w:val="00252A02"/>
    <w:rsid w:val="00252D8C"/>
    <w:rsid w:val="00253634"/>
    <w:rsid w:val="002538E7"/>
    <w:rsid w:val="00254FBB"/>
    <w:rsid w:val="002602EC"/>
    <w:rsid w:val="00260587"/>
    <w:rsid w:val="002615B6"/>
    <w:rsid w:val="00262733"/>
    <w:rsid w:val="002629B3"/>
    <w:rsid w:val="00262B4C"/>
    <w:rsid w:val="00263A9F"/>
    <w:rsid w:val="00265CB1"/>
    <w:rsid w:val="0027082C"/>
    <w:rsid w:val="00270D1D"/>
    <w:rsid w:val="00271E7B"/>
    <w:rsid w:val="00272708"/>
    <w:rsid w:val="00274635"/>
    <w:rsid w:val="00275DBE"/>
    <w:rsid w:val="00276843"/>
    <w:rsid w:val="00277AF6"/>
    <w:rsid w:val="00277C75"/>
    <w:rsid w:val="00280E3B"/>
    <w:rsid w:val="002813B8"/>
    <w:rsid w:val="00283CCE"/>
    <w:rsid w:val="002849AC"/>
    <w:rsid w:val="002854ED"/>
    <w:rsid w:val="00285CA3"/>
    <w:rsid w:val="002875E4"/>
    <w:rsid w:val="0029107F"/>
    <w:rsid w:val="002911CC"/>
    <w:rsid w:val="00291C31"/>
    <w:rsid w:val="00291C36"/>
    <w:rsid w:val="00292B1F"/>
    <w:rsid w:val="0029477C"/>
    <w:rsid w:val="002949B9"/>
    <w:rsid w:val="00295F80"/>
    <w:rsid w:val="00296F0C"/>
    <w:rsid w:val="00297AC1"/>
    <w:rsid w:val="002A0970"/>
    <w:rsid w:val="002A1C16"/>
    <w:rsid w:val="002A29B6"/>
    <w:rsid w:val="002A2D49"/>
    <w:rsid w:val="002A3C67"/>
    <w:rsid w:val="002A3CB3"/>
    <w:rsid w:val="002A53DF"/>
    <w:rsid w:val="002A564C"/>
    <w:rsid w:val="002A6857"/>
    <w:rsid w:val="002A6876"/>
    <w:rsid w:val="002A6932"/>
    <w:rsid w:val="002A7503"/>
    <w:rsid w:val="002B01BD"/>
    <w:rsid w:val="002B1E47"/>
    <w:rsid w:val="002B1FC3"/>
    <w:rsid w:val="002B64FF"/>
    <w:rsid w:val="002B6918"/>
    <w:rsid w:val="002B71CC"/>
    <w:rsid w:val="002B78DF"/>
    <w:rsid w:val="002C0DA8"/>
    <w:rsid w:val="002C2607"/>
    <w:rsid w:val="002C3421"/>
    <w:rsid w:val="002C3886"/>
    <w:rsid w:val="002C3CF2"/>
    <w:rsid w:val="002C54DB"/>
    <w:rsid w:val="002C69B9"/>
    <w:rsid w:val="002C7C69"/>
    <w:rsid w:val="002D03E0"/>
    <w:rsid w:val="002D13A8"/>
    <w:rsid w:val="002D1461"/>
    <w:rsid w:val="002D2E3E"/>
    <w:rsid w:val="002D3ECE"/>
    <w:rsid w:val="002D3F7F"/>
    <w:rsid w:val="002D4EFC"/>
    <w:rsid w:val="002D54CE"/>
    <w:rsid w:val="002D54F7"/>
    <w:rsid w:val="002D55FA"/>
    <w:rsid w:val="002D7935"/>
    <w:rsid w:val="002E0D31"/>
    <w:rsid w:val="002E32CE"/>
    <w:rsid w:val="002E39DD"/>
    <w:rsid w:val="002E514D"/>
    <w:rsid w:val="002E52A6"/>
    <w:rsid w:val="002E690E"/>
    <w:rsid w:val="002E6C2E"/>
    <w:rsid w:val="002E6F1D"/>
    <w:rsid w:val="002E7D77"/>
    <w:rsid w:val="002F0475"/>
    <w:rsid w:val="002F0B5F"/>
    <w:rsid w:val="002F1FF2"/>
    <w:rsid w:val="002F22ED"/>
    <w:rsid w:val="002F2F42"/>
    <w:rsid w:val="002F3679"/>
    <w:rsid w:val="002F5A73"/>
    <w:rsid w:val="002F63BF"/>
    <w:rsid w:val="002F689A"/>
    <w:rsid w:val="002F71D1"/>
    <w:rsid w:val="002F794A"/>
    <w:rsid w:val="00300D4C"/>
    <w:rsid w:val="00300EAB"/>
    <w:rsid w:val="00301AF4"/>
    <w:rsid w:val="003022EA"/>
    <w:rsid w:val="0030254C"/>
    <w:rsid w:val="003034CD"/>
    <w:rsid w:val="00304CB3"/>
    <w:rsid w:val="003053BD"/>
    <w:rsid w:val="00306A1B"/>
    <w:rsid w:val="00307C8B"/>
    <w:rsid w:val="00307CE5"/>
    <w:rsid w:val="0031009A"/>
    <w:rsid w:val="003101D0"/>
    <w:rsid w:val="00310974"/>
    <w:rsid w:val="00310CE3"/>
    <w:rsid w:val="0031211C"/>
    <w:rsid w:val="003125B2"/>
    <w:rsid w:val="00314813"/>
    <w:rsid w:val="00314EE4"/>
    <w:rsid w:val="00316DFF"/>
    <w:rsid w:val="00320FF9"/>
    <w:rsid w:val="00322219"/>
    <w:rsid w:val="00322C7C"/>
    <w:rsid w:val="00324C82"/>
    <w:rsid w:val="00325105"/>
    <w:rsid w:val="00327EAE"/>
    <w:rsid w:val="00330E24"/>
    <w:rsid w:val="00331791"/>
    <w:rsid w:val="003337A6"/>
    <w:rsid w:val="00333CB2"/>
    <w:rsid w:val="00335C74"/>
    <w:rsid w:val="00336119"/>
    <w:rsid w:val="00337C90"/>
    <w:rsid w:val="00341883"/>
    <w:rsid w:val="003431AC"/>
    <w:rsid w:val="003432A1"/>
    <w:rsid w:val="00345F07"/>
    <w:rsid w:val="003467CC"/>
    <w:rsid w:val="00346B10"/>
    <w:rsid w:val="00346B94"/>
    <w:rsid w:val="00346DEC"/>
    <w:rsid w:val="00346E2A"/>
    <w:rsid w:val="0034705F"/>
    <w:rsid w:val="00347554"/>
    <w:rsid w:val="00347AFB"/>
    <w:rsid w:val="00347E44"/>
    <w:rsid w:val="003503BA"/>
    <w:rsid w:val="00350647"/>
    <w:rsid w:val="00350E5F"/>
    <w:rsid w:val="00352084"/>
    <w:rsid w:val="0035284E"/>
    <w:rsid w:val="00354629"/>
    <w:rsid w:val="00354834"/>
    <w:rsid w:val="00354918"/>
    <w:rsid w:val="00355CD8"/>
    <w:rsid w:val="00361249"/>
    <w:rsid w:val="00362D96"/>
    <w:rsid w:val="00363125"/>
    <w:rsid w:val="003637A0"/>
    <w:rsid w:val="003638C6"/>
    <w:rsid w:val="00363B40"/>
    <w:rsid w:val="00363C5F"/>
    <w:rsid w:val="00364226"/>
    <w:rsid w:val="003642AE"/>
    <w:rsid w:val="00364D8E"/>
    <w:rsid w:val="003653BE"/>
    <w:rsid w:val="00367225"/>
    <w:rsid w:val="00367847"/>
    <w:rsid w:val="003707C6"/>
    <w:rsid w:val="00370E70"/>
    <w:rsid w:val="00371103"/>
    <w:rsid w:val="003716A5"/>
    <w:rsid w:val="00371E62"/>
    <w:rsid w:val="00372212"/>
    <w:rsid w:val="00372F12"/>
    <w:rsid w:val="00373B13"/>
    <w:rsid w:val="00374041"/>
    <w:rsid w:val="00374574"/>
    <w:rsid w:val="00374A93"/>
    <w:rsid w:val="003752CE"/>
    <w:rsid w:val="003758E9"/>
    <w:rsid w:val="00376DC5"/>
    <w:rsid w:val="003770F7"/>
    <w:rsid w:val="00380B3C"/>
    <w:rsid w:val="00381255"/>
    <w:rsid w:val="003814C0"/>
    <w:rsid w:val="00381EE2"/>
    <w:rsid w:val="003820D5"/>
    <w:rsid w:val="00383032"/>
    <w:rsid w:val="003835A6"/>
    <w:rsid w:val="00384A9E"/>
    <w:rsid w:val="00384AF8"/>
    <w:rsid w:val="003858E2"/>
    <w:rsid w:val="00385D6F"/>
    <w:rsid w:val="00385EA3"/>
    <w:rsid w:val="003863F6"/>
    <w:rsid w:val="00386632"/>
    <w:rsid w:val="00386996"/>
    <w:rsid w:val="00386A90"/>
    <w:rsid w:val="00386DEA"/>
    <w:rsid w:val="00387363"/>
    <w:rsid w:val="0038738A"/>
    <w:rsid w:val="0039059B"/>
    <w:rsid w:val="00390C11"/>
    <w:rsid w:val="003923B2"/>
    <w:rsid w:val="00392B04"/>
    <w:rsid w:val="003935AC"/>
    <w:rsid w:val="003941CC"/>
    <w:rsid w:val="00394840"/>
    <w:rsid w:val="00395A66"/>
    <w:rsid w:val="0039778F"/>
    <w:rsid w:val="00397B3B"/>
    <w:rsid w:val="00397BA0"/>
    <w:rsid w:val="003A097C"/>
    <w:rsid w:val="003A0B74"/>
    <w:rsid w:val="003A0FF7"/>
    <w:rsid w:val="003A1425"/>
    <w:rsid w:val="003A42CC"/>
    <w:rsid w:val="003A43FE"/>
    <w:rsid w:val="003A462A"/>
    <w:rsid w:val="003A5292"/>
    <w:rsid w:val="003A5847"/>
    <w:rsid w:val="003A6190"/>
    <w:rsid w:val="003A64EE"/>
    <w:rsid w:val="003A67F2"/>
    <w:rsid w:val="003A7E6B"/>
    <w:rsid w:val="003B0417"/>
    <w:rsid w:val="003B0FF8"/>
    <w:rsid w:val="003B18FB"/>
    <w:rsid w:val="003B323A"/>
    <w:rsid w:val="003B4AD2"/>
    <w:rsid w:val="003B7465"/>
    <w:rsid w:val="003B7685"/>
    <w:rsid w:val="003C0BBF"/>
    <w:rsid w:val="003C0D92"/>
    <w:rsid w:val="003C1DDD"/>
    <w:rsid w:val="003C4AA7"/>
    <w:rsid w:val="003C52C6"/>
    <w:rsid w:val="003C52DE"/>
    <w:rsid w:val="003D099D"/>
    <w:rsid w:val="003D0E98"/>
    <w:rsid w:val="003D2073"/>
    <w:rsid w:val="003D2B3E"/>
    <w:rsid w:val="003D2E5C"/>
    <w:rsid w:val="003D323F"/>
    <w:rsid w:val="003D3E52"/>
    <w:rsid w:val="003D437F"/>
    <w:rsid w:val="003D4EC6"/>
    <w:rsid w:val="003D6A04"/>
    <w:rsid w:val="003E116E"/>
    <w:rsid w:val="003E33F4"/>
    <w:rsid w:val="003E43C8"/>
    <w:rsid w:val="003E4431"/>
    <w:rsid w:val="003E47DE"/>
    <w:rsid w:val="003E6CE5"/>
    <w:rsid w:val="003E74C6"/>
    <w:rsid w:val="003E7C77"/>
    <w:rsid w:val="003E7F6D"/>
    <w:rsid w:val="003F179E"/>
    <w:rsid w:val="003F1847"/>
    <w:rsid w:val="003F1F62"/>
    <w:rsid w:val="003F2061"/>
    <w:rsid w:val="003F3683"/>
    <w:rsid w:val="003F3AB1"/>
    <w:rsid w:val="003F3D09"/>
    <w:rsid w:val="003F536D"/>
    <w:rsid w:val="003F66BE"/>
    <w:rsid w:val="003F6AA4"/>
    <w:rsid w:val="0040059C"/>
    <w:rsid w:val="00401037"/>
    <w:rsid w:val="00404704"/>
    <w:rsid w:val="00406469"/>
    <w:rsid w:val="00406597"/>
    <w:rsid w:val="004065A1"/>
    <w:rsid w:val="0040674B"/>
    <w:rsid w:val="004073D9"/>
    <w:rsid w:val="004101C4"/>
    <w:rsid w:val="00411121"/>
    <w:rsid w:val="0041182B"/>
    <w:rsid w:val="00412636"/>
    <w:rsid w:val="0041346F"/>
    <w:rsid w:val="004144CF"/>
    <w:rsid w:val="00414538"/>
    <w:rsid w:val="004153FB"/>
    <w:rsid w:val="00417A66"/>
    <w:rsid w:val="00417D1C"/>
    <w:rsid w:val="00421EE5"/>
    <w:rsid w:val="00422840"/>
    <w:rsid w:val="00423383"/>
    <w:rsid w:val="0042434D"/>
    <w:rsid w:val="0042649C"/>
    <w:rsid w:val="00426A2A"/>
    <w:rsid w:val="00427B7D"/>
    <w:rsid w:val="00427E2B"/>
    <w:rsid w:val="004305CD"/>
    <w:rsid w:val="00430893"/>
    <w:rsid w:val="0043109A"/>
    <w:rsid w:val="004322B5"/>
    <w:rsid w:val="004353A2"/>
    <w:rsid w:val="0043557E"/>
    <w:rsid w:val="00436B7B"/>
    <w:rsid w:val="00437F17"/>
    <w:rsid w:val="0044019B"/>
    <w:rsid w:val="0044043C"/>
    <w:rsid w:val="004408BF"/>
    <w:rsid w:val="00442DC3"/>
    <w:rsid w:val="00444947"/>
    <w:rsid w:val="004453A9"/>
    <w:rsid w:val="004465B2"/>
    <w:rsid w:val="00446A0B"/>
    <w:rsid w:val="00446F25"/>
    <w:rsid w:val="0044756E"/>
    <w:rsid w:val="00447EF0"/>
    <w:rsid w:val="0045014F"/>
    <w:rsid w:val="00450560"/>
    <w:rsid w:val="0045087B"/>
    <w:rsid w:val="00450C12"/>
    <w:rsid w:val="00451592"/>
    <w:rsid w:val="00453E1F"/>
    <w:rsid w:val="00455545"/>
    <w:rsid w:val="00457881"/>
    <w:rsid w:val="00461E1C"/>
    <w:rsid w:val="00463687"/>
    <w:rsid w:val="00463990"/>
    <w:rsid w:val="004639ED"/>
    <w:rsid w:val="00463CDB"/>
    <w:rsid w:val="00463EB3"/>
    <w:rsid w:val="00464778"/>
    <w:rsid w:val="0046664B"/>
    <w:rsid w:val="0046779B"/>
    <w:rsid w:val="004707AB"/>
    <w:rsid w:val="00471255"/>
    <w:rsid w:val="00472A31"/>
    <w:rsid w:val="00473197"/>
    <w:rsid w:val="0047381A"/>
    <w:rsid w:val="0047399A"/>
    <w:rsid w:val="004754A2"/>
    <w:rsid w:val="00476441"/>
    <w:rsid w:val="00477B05"/>
    <w:rsid w:val="00480603"/>
    <w:rsid w:val="00480E9D"/>
    <w:rsid w:val="004815F7"/>
    <w:rsid w:val="0048320F"/>
    <w:rsid w:val="00484F92"/>
    <w:rsid w:val="0048526F"/>
    <w:rsid w:val="00485F45"/>
    <w:rsid w:val="00486A55"/>
    <w:rsid w:val="00486B7D"/>
    <w:rsid w:val="00487881"/>
    <w:rsid w:val="00490825"/>
    <w:rsid w:val="00490D0E"/>
    <w:rsid w:val="004916D9"/>
    <w:rsid w:val="004916DB"/>
    <w:rsid w:val="004928C5"/>
    <w:rsid w:val="00493F3A"/>
    <w:rsid w:val="004953A6"/>
    <w:rsid w:val="004953BF"/>
    <w:rsid w:val="00495809"/>
    <w:rsid w:val="004958C7"/>
    <w:rsid w:val="00496593"/>
    <w:rsid w:val="00497E18"/>
    <w:rsid w:val="004A116B"/>
    <w:rsid w:val="004A2268"/>
    <w:rsid w:val="004A252C"/>
    <w:rsid w:val="004A32BE"/>
    <w:rsid w:val="004A379A"/>
    <w:rsid w:val="004A41B4"/>
    <w:rsid w:val="004A73DC"/>
    <w:rsid w:val="004B2CA6"/>
    <w:rsid w:val="004B3D76"/>
    <w:rsid w:val="004B4BB8"/>
    <w:rsid w:val="004B718A"/>
    <w:rsid w:val="004B7BDA"/>
    <w:rsid w:val="004B7DD8"/>
    <w:rsid w:val="004C273F"/>
    <w:rsid w:val="004C2F17"/>
    <w:rsid w:val="004C314F"/>
    <w:rsid w:val="004C349D"/>
    <w:rsid w:val="004C4921"/>
    <w:rsid w:val="004C5595"/>
    <w:rsid w:val="004C6CF9"/>
    <w:rsid w:val="004C7664"/>
    <w:rsid w:val="004D054D"/>
    <w:rsid w:val="004D0B8B"/>
    <w:rsid w:val="004D13E6"/>
    <w:rsid w:val="004D25FA"/>
    <w:rsid w:val="004D2AB5"/>
    <w:rsid w:val="004D3A35"/>
    <w:rsid w:val="004D5AAA"/>
    <w:rsid w:val="004D707D"/>
    <w:rsid w:val="004D709B"/>
    <w:rsid w:val="004E02A9"/>
    <w:rsid w:val="004E1739"/>
    <w:rsid w:val="004E1EF5"/>
    <w:rsid w:val="004E3901"/>
    <w:rsid w:val="004E3B67"/>
    <w:rsid w:val="004E3FF5"/>
    <w:rsid w:val="004E4084"/>
    <w:rsid w:val="004E5416"/>
    <w:rsid w:val="004E5600"/>
    <w:rsid w:val="004E57B2"/>
    <w:rsid w:val="004E5BDA"/>
    <w:rsid w:val="004E5EBD"/>
    <w:rsid w:val="004E6E23"/>
    <w:rsid w:val="004E7502"/>
    <w:rsid w:val="004F02DF"/>
    <w:rsid w:val="004F09E7"/>
    <w:rsid w:val="004F1288"/>
    <w:rsid w:val="004F1296"/>
    <w:rsid w:val="004F1BDA"/>
    <w:rsid w:val="004F2465"/>
    <w:rsid w:val="004F24E8"/>
    <w:rsid w:val="004F2619"/>
    <w:rsid w:val="004F421F"/>
    <w:rsid w:val="004F529A"/>
    <w:rsid w:val="004F5B82"/>
    <w:rsid w:val="004F6C74"/>
    <w:rsid w:val="004F77FD"/>
    <w:rsid w:val="004F78E4"/>
    <w:rsid w:val="004F7ADD"/>
    <w:rsid w:val="0050013F"/>
    <w:rsid w:val="00500CE9"/>
    <w:rsid w:val="00501F70"/>
    <w:rsid w:val="0050263D"/>
    <w:rsid w:val="0050355D"/>
    <w:rsid w:val="00503FE4"/>
    <w:rsid w:val="00507BEE"/>
    <w:rsid w:val="00510066"/>
    <w:rsid w:val="00511457"/>
    <w:rsid w:val="00513069"/>
    <w:rsid w:val="0051306A"/>
    <w:rsid w:val="0051396B"/>
    <w:rsid w:val="005139A5"/>
    <w:rsid w:val="00513E77"/>
    <w:rsid w:val="0051428F"/>
    <w:rsid w:val="0051467C"/>
    <w:rsid w:val="00516355"/>
    <w:rsid w:val="0051690F"/>
    <w:rsid w:val="005171E7"/>
    <w:rsid w:val="00517908"/>
    <w:rsid w:val="00517FA3"/>
    <w:rsid w:val="00520C10"/>
    <w:rsid w:val="00523C51"/>
    <w:rsid w:val="005243D1"/>
    <w:rsid w:val="00524454"/>
    <w:rsid w:val="00525BC5"/>
    <w:rsid w:val="0052672A"/>
    <w:rsid w:val="005268A3"/>
    <w:rsid w:val="0052715D"/>
    <w:rsid w:val="0053495E"/>
    <w:rsid w:val="00537668"/>
    <w:rsid w:val="00537E45"/>
    <w:rsid w:val="005408B6"/>
    <w:rsid w:val="0054111C"/>
    <w:rsid w:val="00541612"/>
    <w:rsid w:val="00541DD7"/>
    <w:rsid w:val="00545269"/>
    <w:rsid w:val="00545776"/>
    <w:rsid w:val="00546172"/>
    <w:rsid w:val="00546B6C"/>
    <w:rsid w:val="0054778B"/>
    <w:rsid w:val="0055197E"/>
    <w:rsid w:val="00551FDA"/>
    <w:rsid w:val="0055372A"/>
    <w:rsid w:val="00553AB9"/>
    <w:rsid w:val="00553EEB"/>
    <w:rsid w:val="005544FD"/>
    <w:rsid w:val="0055639D"/>
    <w:rsid w:val="00556DB4"/>
    <w:rsid w:val="00557747"/>
    <w:rsid w:val="005600C3"/>
    <w:rsid w:val="00561BF5"/>
    <w:rsid w:val="005622DF"/>
    <w:rsid w:val="0056257B"/>
    <w:rsid w:val="00562A34"/>
    <w:rsid w:val="00562E16"/>
    <w:rsid w:val="00564B81"/>
    <w:rsid w:val="00565A2A"/>
    <w:rsid w:val="00565BBA"/>
    <w:rsid w:val="00566253"/>
    <w:rsid w:val="00571AF3"/>
    <w:rsid w:val="005722A3"/>
    <w:rsid w:val="00572B6F"/>
    <w:rsid w:val="00574470"/>
    <w:rsid w:val="0057454B"/>
    <w:rsid w:val="00577834"/>
    <w:rsid w:val="00580BAB"/>
    <w:rsid w:val="00581B91"/>
    <w:rsid w:val="00581C44"/>
    <w:rsid w:val="00582A22"/>
    <w:rsid w:val="00583A22"/>
    <w:rsid w:val="00583E06"/>
    <w:rsid w:val="00583EF0"/>
    <w:rsid w:val="00583F09"/>
    <w:rsid w:val="00586038"/>
    <w:rsid w:val="005861D4"/>
    <w:rsid w:val="005869BB"/>
    <w:rsid w:val="00590981"/>
    <w:rsid w:val="005917CC"/>
    <w:rsid w:val="00591E2E"/>
    <w:rsid w:val="005941EB"/>
    <w:rsid w:val="00594F70"/>
    <w:rsid w:val="00595A5D"/>
    <w:rsid w:val="00595CBC"/>
    <w:rsid w:val="00595E5D"/>
    <w:rsid w:val="00597D84"/>
    <w:rsid w:val="005A0470"/>
    <w:rsid w:val="005A07DE"/>
    <w:rsid w:val="005A0EDE"/>
    <w:rsid w:val="005A1E13"/>
    <w:rsid w:val="005A5EE7"/>
    <w:rsid w:val="005A6F02"/>
    <w:rsid w:val="005A7A59"/>
    <w:rsid w:val="005B0756"/>
    <w:rsid w:val="005B226E"/>
    <w:rsid w:val="005B2427"/>
    <w:rsid w:val="005B261E"/>
    <w:rsid w:val="005B2F76"/>
    <w:rsid w:val="005B619F"/>
    <w:rsid w:val="005B61C3"/>
    <w:rsid w:val="005B7E6E"/>
    <w:rsid w:val="005C072C"/>
    <w:rsid w:val="005C0F77"/>
    <w:rsid w:val="005C2066"/>
    <w:rsid w:val="005C215D"/>
    <w:rsid w:val="005C5D09"/>
    <w:rsid w:val="005C663C"/>
    <w:rsid w:val="005D0F4D"/>
    <w:rsid w:val="005D15D1"/>
    <w:rsid w:val="005D21B5"/>
    <w:rsid w:val="005D239B"/>
    <w:rsid w:val="005D2CB6"/>
    <w:rsid w:val="005D356C"/>
    <w:rsid w:val="005D38B1"/>
    <w:rsid w:val="005D3E01"/>
    <w:rsid w:val="005D3FDD"/>
    <w:rsid w:val="005D46F7"/>
    <w:rsid w:val="005D483D"/>
    <w:rsid w:val="005D5EC7"/>
    <w:rsid w:val="005D7563"/>
    <w:rsid w:val="005D7B94"/>
    <w:rsid w:val="005E0CA5"/>
    <w:rsid w:val="005E25F5"/>
    <w:rsid w:val="005E30B4"/>
    <w:rsid w:val="005E3363"/>
    <w:rsid w:val="005E38C0"/>
    <w:rsid w:val="005E3F4A"/>
    <w:rsid w:val="005E422C"/>
    <w:rsid w:val="005E54DE"/>
    <w:rsid w:val="005E7044"/>
    <w:rsid w:val="005E7561"/>
    <w:rsid w:val="005E7E8D"/>
    <w:rsid w:val="005F03B7"/>
    <w:rsid w:val="005F0B5C"/>
    <w:rsid w:val="005F1B09"/>
    <w:rsid w:val="005F25A4"/>
    <w:rsid w:val="005F5125"/>
    <w:rsid w:val="005F54ED"/>
    <w:rsid w:val="005F62CB"/>
    <w:rsid w:val="005F761A"/>
    <w:rsid w:val="005F7F0B"/>
    <w:rsid w:val="006011FA"/>
    <w:rsid w:val="0060138F"/>
    <w:rsid w:val="00601BBA"/>
    <w:rsid w:val="006027DB"/>
    <w:rsid w:val="00603236"/>
    <w:rsid w:val="00603B17"/>
    <w:rsid w:val="00604BA5"/>
    <w:rsid w:val="006061F9"/>
    <w:rsid w:val="00612C4B"/>
    <w:rsid w:val="006132F5"/>
    <w:rsid w:val="00613A4F"/>
    <w:rsid w:val="006157D7"/>
    <w:rsid w:val="006169FF"/>
    <w:rsid w:val="0062023A"/>
    <w:rsid w:val="006213A3"/>
    <w:rsid w:val="006224F1"/>
    <w:rsid w:val="00622D84"/>
    <w:rsid w:val="006234E1"/>
    <w:rsid w:val="00625384"/>
    <w:rsid w:val="0062693F"/>
    <w:rsid w:val="00630EA8"/>
    <w:rsid w:val="006312A8"/>
    <w:rsid w:val="00632C58"/>
    <w:rsid w:val="00632E0E"/>
    <w:rsid w:val="00633C24"/>
    <w:rsid w:val="0063408A"/>
    <w:rsid w:val="006342A3"/>
    <w:rsid w:val="00634EA6"/>
    <w:rsid w:val="00635378"/>
    <w:rsid w:val="00635ACB"/>
    <w:rsid w:val="00635D83"/>
    <w:rsid w:val="00636F05"/>
    <w:rsid w:val="0063756F"/>
    <w:rsid w:val="006379D0"/>
    <w:rsid w:val="006406A9"/>
    <w:rsid w:val="0064229F"/>
    <w:rsid w:val="00642F6F"/>
    <w:rsid w:val="00643CEC"/>
    <w:rsid w:val="00646406"/>
    <w:rsid w:val="00646F4C"/>
    <w:rsid w:val="0064740E"/>
    <w:rsid w:val="00647887"/>
    <w:rsid w:val="00647A06"/>
    <w:rsid w:val="0065052C"/>
    <w:rsid w:val="00650EA2"/>
    <w:rsid w:val="0065372B"/>
    <w:rsid w:val="006544EE"/>
    <w:rsid w:val="00655717"/>
    <w:rsid w:val="00660A8C"/>
    <w:rsid w:val="00660FCB"/>
    <w:rsid w:val="006616DA"/>
    <w:rsid w:val="006649F9"/>
    <w:rsid w:val="00664C91"/>
    <w:rsid w:val="00665172"/>
    <w:rsid w:val="00665816"/>
    <w:rsid w:val="0066586F"/>
    <w:rsid w:val="00665FE7"/>
    <w:rsid w:val="006677CB"/>
    <w:rsid w:val="00670692"/>
    <w:rsid w:val="00670B39"/>
    <w:rsid w:val="00673006"/>
    <w:rsid w:val="00673219"/>
    <w:rsid w:val="006750EA"/>
    <w:rsid w:val="006753EB"/>
    <w:rsid w:val="00677F3E"/>
    <w:rsid w:val="00680990"/>
    <w:rsid w:val="00680EF3"/>
    <w:rsid w:val="00682BE3"/>
    <w:rsid w:val="00684AB4"/>
    <w:rsid w:val="00685D13"/>
    <w:rsid w:val="00685D8B"/>
    <w:rsid w:val="006861E2"/>
    <w:rsid w:val="00687162"/>
    <w:rsid w:val="00690634"/>
    <w:rsid w:val="006910BE"/>
    <w:rsid w:val="00691988"/>
    <w:rsid w:val="0069340E"/>
    <w:rsid w:val="00693B09"/>
    <w:rsid w:val="006942AE"/>
    <w:rsid w:val="00694653"/>
    <w:rsid w:val="00696B07"/>
    <w:rsid w:val="00696D46"/>
    <w:rsid w:val="006A0057"/>
    <w:rsid w:val="006A0545"/>
    <w:rsid w:val="006A07E8"/>
    <w:rsid w:val="006A1CB5"/>
    <w:rsid w:val="006A2D10"/>
    <w:rsid w:val="006A32C2"/>
    <w:rsid w:val="006A6865"/>
    <w:rsid w:val="006B03F1"/>
    <w:rsid w:val="006B1439"/>
    <w:rsid w:val="006B15CE"/>
    <w:rsid w:val="006B29F2"/>
    <w:rsid w:val="006B3204"/>
    <w:rsid w:val="006B3B96"/>
    <w:rsid w:val="006B483C"/>
    <w:rsid w:val="006B54BE"/>
    <w:rsid w:val="006B57D3"/>
    <w:rsid w:val="006C1D35"/>
    <w:rsid w:val="006C38D3"/>
    <w:rsid w:val="006C4945"/>
    <w:rsid w:val="006C5231"/>
    <w:rsid w:val="006C5788"/>
    <w:rsid w:val="006C5F5F"/>
    <w:rsid w:val="006C60C3"/>
    <w:rsid w:val="006C6811"/>
    <w:rsid w:val="006C6EA4"/>
    <w:rsid w:val="006C739F"/>
    <w:rsid w:val="006C7DD3"/>
    <w:rsid w:val="006D0182"/>
    <w:rsid w:val="006D0A69"/>
    <w:rsid w:val="006D0C13"/>
    <w:rsid w:val="006D23B7"/>
    <w:rsid w:val="006D242C"/>
    <w:rsid w:val="006D388B"/>
    <w:rsid w:val="006D395A"/>
    <w:rsid w:val="006D511F"/>
    <w:rsid w:val="006D5457"/>
    <w:rsid w:val="006D5D35"/>
    <w:rsid w:val="006D6F91"/>
    <w:rsid w:val="006D714E"/>
    <w:rsid w:val="006D7523"/>
    <w:rsid w:val="006D78B1"/>
    <w:rsid w:val="006D7F53"/>
    <w:rsid w:val="006E0A24"/>
    <w:rsid w:val="006E0F50"/>
    <w:rsid w:val="006E2074"/>
    <w:rsid w:val="006E223F"/>
    <w:rsid w:val="006E280D"/>
    <w:rsid w:val="006E36A6"/>
    <w:rsid w:val="006E4A4E"/>
    <w:rsid w:val="006E5AB4"/>
    <w:rsid w:val="006E692D"/>
    <w:rsid w:val="006E6958"/>
    <w:rsid w:val="006E6C86"/>
    <w:rsid w:val="006F0336"/>
    <w:rsid w:val="006F0943"/>
    <w:rsid w:val="006F216F"/>
    <w:rsid w:val="006F34A5"/>
    <w:rsid w:val="006F3C5C"/>
    <w:rsid w:val="006F552E"/>
    <w:rsid w:val="006F6511"/>
    <w:rsid w:val="006F68CD"/>
    <w:rsid w:val="006F7256"/>
    <w:rsid w:val="006F7872"/>
    <w:rsid w:val="006F7C7C"/>
    <w:rsid w:val="006F7DE5"/>
    <w:rsid w:val="00700B7D"/>
    <w:rsid w:val="00700F7A"/>
    <w:rsid w:val="007012C7"/>
    <w:rsid w:val="0070226F"/>
    <w:rsid w:val="007026EB"/>
    <w:rsid w:val="00702CB2"/>
    <w:rsid w:val="00703C95"/>
    <w:rsid w:val="0070490D"/>
    <w:rsid w:val="00705033"/>
    <w:rsid w:val="00706820"/>
    <w:rsid w:val="00707E45"/>
    <w:rsid w:val="0071041E"/>
    <w:rsid w:val="0071190C"/>
    <w:rsid w:val="007131AF"/>
    <w:rsid w:val="00716B5F"/>
    <w:rsid w:val="00717C01"/>
    <w:rsid w:val="00721214"/>
    <w:rsid w:val="007212A1"/>
    <w:rsid w:val="007216C0"/>
    <w:rsid w:val="00723924"/>
    <w:rsid w:val="00723B0F"/>
    <w:rsid w:val="00723BB2"/>
    <w:rsid w:val="0072432E"/>
    <w:rsid w:val="00725472"/>
    <w:rsid w:val="0072579A"/>
    <w:rsid w:val="00726489"/>
    <w:rsid w:val="007313DF"/>
    <w:rsid w:val="00734583"/>
    <w:rsid w:val="0073538B"/>
    <w:rsid w:val="00736088"/>
    <w:rsid w:val="00736628"/>
    <w:rsid w:val="00736F62"/>
    <w:rsid w:val="007418F3"/>
    <w:rsid w:val="00743512"/>
    <w:rsid w:val="007449F8"/>
    <w:rsid w:val="007453D5"/>
    <w:rsid w:val="00745E08"/>
    <w:rsid w:val="0074621F"/>
    <w:rsid w:val="00747150"/>
    <w:rsid w:val="00751748"/>
    <w:rsid w:val="007527C8"/>
    <w:rsid w:val="00752FFA"/>
    <w:rsid w:val="00753584"/>
    <w:rsid w:val="00753AB3"/>
    <w:rsid w:val="00753B4A"/>
    <w:rsid w:val="007567E4"/>
    <w:rsid w:val="00757998"/>
    <w:rsid w:val="0076025F"/>
    <w:rsid w:val="00760291"/>
    <w:rsid w:val="00761B9A"/>
    <w:rsid w:val="00762494"/>
    <w:rsid w:val="0076327D"/>
    <w:rsid w:val="0076342E"/>
    <w:rsid w:val="00763E2C"/>
    <w:rsid w:val="00763E5E"/>
    <w:rsid w:val="00766269"/>
    <w:rsid w:val="007667D1"/>
    <w:rsid w:val="007669AE"/>
    <w:rsid w:val="007702FE"/>
    <w:rsid w:val="00770C86"/>
    <w:rsid w:val="00770FE5"/>
    <w:rsid w:val="00773921"/>
    <w:rsid w:val="007756E4"/>
    <w:rsid w:val="00775CBB"/>
    <w:rsid w:val="00776C98"/>
    <w:rsid w:val="007773B0"/>
    <w:rsid w:val="00777DE9"/>
    <w:rsid w:val="007805E4"/>
    <w:rsid w:val="007809E6"/>
    <w:rsid w:val="00780ADC"/>
    <w:rsid w:val="00780DA6"/>
    <w:rsid w:val="00780FB1"/>
    <w:rsid w:val="00781530"/>
    <w:rsid w:val="00783970"/>
    <w:rsid w:val="00784E9E"/>
    <w:rsid w:val="00786DEF"/>
    <w:rsid w:val="0078720C"/>
    <w:rsid w:val="00791667"/>
    <w:rsid w:val="00791FFF"/>
    <w:rsid w:val="00792046"/>
    <w:rsid w:val="00792B76"/>
    <w:rsid w:val="0079417A"/>
    <w:rsid w:val="00795E75"/>
    <w:rsid w:val="007A2B84"/>
    <w:rsid w:val="007A2C10"/>
    <w:rsid w:val="007A3057"/>
    <w:rsid w:val="007A446D"/>
    <w:rsid w:val="007A4CFA"/>
    <w:rsid w:val="007A51C8"/>
    <w:rsid w:val="007A56C2"/>
    <w:rsid w:val="007A5A98"/>
    <w:rsid w:val="007A5F1E"/>
    <w:rsid w:val="007A6E6D"/>
    <w:rsid w:val="007A77A0"/>
    <w:rsid w:val="007B09A1"/>
    <w:rsid w:val="007B1C99"/>
    <w:rsid w:val="007B237D"/>
    <w:rsid w:val="007B33C5"/>
    <w:rsid w:val="007B3CDC"/>
    <w:rsid w:val="007B422F"/>
    <w:rsid w:val="007B49AE"/>
    <w:rsid w:val="007B4B47"/>
    <w:rsid w:val="007B4F36"/>
    <w:rsid w:val="007B59D0"/>
    <w:rsid w:val="007C2951"/>
    <w:rsid w:val="007C4D54"/>
    <w:rsid w:val="007C6597"/>
    <w:rsid w:val="007D0488"/>
    <w:rsid w:val="007D09C8"/>
    <w:rsid w:val="007D1A68"/>
    <w:rsid w:val="007D240A"/>
    <w:rsid w:val="007D3064"/>
    <w:rsid w:val="007D4EEC"/>
    <w:rsid w:val="007D7230"/>
    <w:rsid w:val="007D74FF"/>
    <w:rsid w:val="007D7571"/>
    <w:rsid w:val="007E0828"/>
    <w:rsid w:val="007E0C80"/>
    <w:rsid w:val="007E1BE1"/>
    <w:rsid w:val="007E1DA8"/>
    <w:rsid w:val="007E4378"/>
    <w:rsid w:val="007E44FF"/>
    <w:rsid w:val="007E46B4"/>
    <w:rsid w:val="007E4EF1"/>
    <w:rsid w:val="007E53D7"/>
    <w:rsid w:val="007E600A"/>
    <w:rsid w:val="007E77C5"/>
    <w:rsid w:val="007F17D9"/>
    <w:rsid w:val="007F4C34"/>
    <w:rsid w:val="007F4D15"/>
    <w:rsid w:val="007F51F5"/>
    <w:rsid w:val="007F6276"/>
    <w:rsid w:val="007F660A"/>
    <w:rsid w:val="007F68E4"/>
    <w:rsid w:val="007F7713"/>
    <w:rsid w:val="007F7E16"/>
    <w:rsid w:val="008015BE"/>
    <w:rsid w:val="0080171B"/>
    <w:rsid w:val="00803027"/>
    <w:rsid w:val="00804D09"/>
    <w:rsid w:val="00804F1F"/>
    <w:rsid w:val="00805293"/>
    <w:rsid w:val="008056E1"/>
    <w:rsid w:val="00805A55"/>
    <w:rsid w:val="00806C1D"/>
    <w:rsid w:val="00810500"/>
    <w:rsid w:val="00810863"/>
    <w:rsid w:val="00811A00"/>
    <w:rsid w:val="00813896"/>
    <w:rsid w:val="008147E1"/>
    <w:rsid w:val="00815335"/>
    <w:rsid w:val="00816151"/>
    <w:rsid w:val="008161AE"/>
    <w:rsid w:val="0081700B"/>
    <w:rsid w:val="008176E0"/>
    <w:rsid w:val="008176F5"/>
    <w:rsid w:val="00817D46"/>
    <w:rsid w:val="00820EB5"/>
    <w:rsid w:val="008228DC"/>
    <w:rsid w:val="00823348"/>
    <w:rsid w:val="0082362F"/>
    <w:rsid w:val="00823A34"/>
    <w:rsid w:val="00823AE4"/>
    <w:rsid w:val="00824F66"/>
    <w:rsid w:val="008311F3"/>
    <w:rsid w:val="00831FD6"/>
    <w:rsid w:val="008326BE"/>
    <w:rsid w:val="00833319"/>
    <w:rsid w:val="00833480"/>
    <w:rsid w:val="00834509"/>
    <w:rsid w:val="00835183"/>
    <w:rsid w:val="00835BE9"/>
    <w:rsid w:val="008361D4"/>
    <w:rsid w:val="00836DC0"/>
    <w:rsid w:val="00836E74"/>
    <w:rsid w:val="00837515"/>
    <w:rsid w:val="00837D14"/>
    <w:rsid w:val="00840EFB"/>
    <w:rsid w:val="00842653"/>
    <w:rsid w:val="00846A8A"/>
    <w:rsid w:val="00847627"/>
    <w:rsid w:val="0085157E"/>
    <w:rsid w:val="00853302"/>
    <w:rsid w:val="008541CC"/>
    <w:rsid w:val="008547B8"/>
    <w:rsid w:val="008553E0"/>
    <w:rsid w:val="008564EC"/>
    <w:rsid w:val="00856818"/>
    <w:rsid w:val="00861CAC"/>
    <w:rsid w:val="008622F3"/>
    <w:rsid w:val="008629B5"/>
    <w:rsid w:val="00863326"/>
    <w:rsid w:val="00863B00"/>
    <w:rsid w:val="0086504A"/>
    <w:rsid w:val="00866033"/>
    <w:rsid w:val="00866E15"/>
    <w:rsid w:val="00867944"/>
    <w:rsid w:val="00867A1D"/>
    <w:rsid w:val="00867ED1"/>
    <w:rsid w:val="0087010E"/>
    <w:rsid w:val="008711EC"/>
    <w:rsid w:val="008712AF"/>
    <w:rsid w:val="008720B0"/>
    <w:rsid w:val="00872B97"/>
    <w:rsid w:val="00874DAD"/>
    <w:rsid w:val="008757B6"/>
    <w:rsid w:val="00875CEC"/>
    <w:rsid w:val="0087644E"/>
    <w:rsid w:val="00876BE1"/>
    <w:rsid w:val="00877527"/>
    <w:rsid w:val="00880BC1"/>
    <w:rsid w:val="008819AF"/>
    <w:rsid w:val="008826B6"/>
    <w:rsid w:val="00883E61"/>
    <w:rsid w:val="008840B4"/>
    <w:rsid w:val="00884DA2"/>
    <w:rsid w:val="008855EA"/>
    <w:rsid w:val="008860FF"/>
    <w:rsid w:val="00887B94"/>
    <w:rsid w:val="00887C19"/>
    <w:rsid w:val="00887D52"/>
    <w:rsid w:val="00887E65"/>
    <w:rsid w:val="00891629"/>
    <w:rsid w:val="008921B2"/>
    <w:rsid w:val="008921B4"/>
    <w:rsid w:val="00892B44"/>
    <w:rsid w:val="0089353C"/>
    <w:rsid w:val="008945DC"/>
    <w:rsid w:val="00894676"/>
    <w:rsid w:val="00894C8E"/>
    <w:rsid w:val="00896D6A"/>
    <w:rsid w:val="008976BB"/>
    <w:rsid w:val="00897E44"/>
    <w:rsid w:val="008A13FA"/>
    <w:rsid w:val="008A16A4"/>
    <w:rsid w:val="008A1D52"/>
    <w:rsid w:val="008A1E2B"/>
    <w:rsid w:val="008A21A6"/>
    <w:rsid w:val="008A2AD7"/>
    <w:rsid w:val="008A3540"/>
    <w:rsid w:val="008A4BF2"/>
    <w:rsid w:val="008A4C92"/>
    <w:rsid w:val="008A5E73"/>
    <w:rsid w:val="008A67A4"/>
    <w:rsid w:val="008A6B5A"/>
    <w:rsid w:val="008A6E12"/>
    <w:rsid w:val="008A7042"/>
    <w:rsid w:val="008A721B"/>
    <w:rsid w:val="008A7F7E"/>
    <w:rsid w:val="008B1B45"/>
    <w:rsid w:val="008B238C"/>
    <w:rsid w:val="008B2911"/>
    <w:rsid w:val="008B52D1"/>
    <w:rsid w:val="008B5ED1"/>
    <w:rsid w:val="008B702D"/>
    <w:rsid w:val="008B76DB"/>
    <w:rsid w:val="008B791C"/>
    <w:rsid w:val="008B7F37"/>
    <w:rsid w:val="008C099F"/>
    <w:rsid w:val="008C0A19"/>
    <w:rsid w:val="008C1A58"/>
    <w:rsid w:val="008C1FA6"/>
    <w:rsid w:val="008C2375"/>
    <w:rsid w:val="008C247C"/>
    <w:rsid w:val="008C2519"/>
    <w:rsid w:val="008C3620"/>
    <w:rsid w:val="008C4260"/>
    <w:rsid w:val="008C44B7"/>
    <w:rsid w:val="008C4531"/>
    <w:rsid w:val="008C65CA"/>
    <w:rsid w:val="008C69FA"/>
    <w:rsid w:val="008C6F21"/>
    <w:rsid w:val="008C71E5"/>
    <w:rsid w:val="008C7B0B"/>
    <w:rsid w:val="008D028D"/>
    <w:rsid w:val="008D0F0C"/>
    <w:rsid w:val="008D292E"/>
    <w:rsid w:val="008D31A2"/>
    <w:rsid w:val="008D34EF"/>
    <w:rsid w:val="008D39A5"/>
    <w:rsid w:val="008D3B59"/>
    <w:rsid w:val="008D3CCE"/>
    <w:rsid w:val="008D3E20"/>
    <w:rsid w:val="008D5D38"/>
    <w:rsid w:val="008D7484"/>
    <w:rsid w:val="008D78F5"/>
    <w:rsid w:val="008E1785"/>
    <w:rsid w:val="008E35C9"/>
    <w:rsid w:val="008E387A"/>
    <w:rsid w:val="008E6377"/>
    <w:rsid w:val="008E6824"/>
    <w:rsid w:val="008E6C56"/>
    <w:rsid w:val="008E6FED"/>
    <w:rsid w:val="008E714E"/>
    <w:rsid w:val="008E7278"/>
    <w:rsid w:val="008E7718"/>
    <w:rsid w:val="008E77F4"/>
    <w:rsid w:val="008E7970"/>
    <w:rsid w:val="008F0130"/>
    <w:rsid w:val="008F021D"/>
    <w:rsid w:val="008F035B"/>
    <w:rsid w:val="008F1600"/>
    <w:rsid w:val="008F177F"/>
    <w:rsid w:val="008F2C54"/>
    <w:rsid w:val="008F3339"/>
    <w:rsid w:val="008F5F12"/>
    <w:rsid w:val="008F6906"/>
    <w:rsid w:val="008F6A26"/>
    <w:rsid w:val="008F6D5E"/>
    <w:rsid w:val="008F7AD2"/>
    <w:rsid w:val="009009FF"/>
    <w:rsid w:val="009025B7"/>
    <w:rsid w:val="00904600"/>
    <w:rsid w:val="00904CC2"/>
    <w:rsid w:val="0090728B"/>
    <w:rsid w:val="00907BA0"/>
    <w:rsid w:val="00912710"/>
    <w:rsid w:val="0091275B"/>
    <w:rsid w:val="009130AE"/>
    <w:rsid w:val="00914D7E"/>
    <w:rsid w:val="009152D2"/>
    <w:rsid w:val="00916272"/>
    <w:rsid w:val="009173E2"/>
    <w:rsid w:val="00917D0E"/>
    <w:rsid w:val="00920F2F"/>
    <w:rsid w:val="0092144A"/>
    <w:rsid w:val="009214A3"/>
    <w:rsid w:val="00921B2F"/>
    <w:rsid w:val="009220A0"/>
    <w:rsid w:val="009220E6"/>
    <w:rsid w:val="00922584"/>
    <w:rsid w:val="00924300"/>
    <w:rsid w:val="00924ADF"/>
    <w:rsid w:val="00924BAB"/>
    <w:rsid w:val="0092510F"/>
    <w:rsid w:val="00925231"/>
    <w:rsid w:val="00925BD4"/>
    <w:rsid w:val="00926C3C"/>
    <w:rsid w:val="009302FA"/>
    <w:rsid w:val="0093073A"/>
    <w:rsid w:val="00930DE6"/>
    <w:rsid w:val="00931132"/>
    <w:rsid w:val="00932E45"/>
    <w:rsid w:val="00935676"/>
    <w:rsid w:val="0093600A"/>
    <w:rsid w:val="00937E35"/>
    <w:rsid w:val="009420D8"/>
    <w:rsid w:val="0094232A"/>
    <w:rsid w:val="00942A6E"/>
    <w:rsid w:val="0094371C"/>
    <w:rsid w:val="00943E7C"/>
    <w:rsid w:val="00944173"/>
    <w:rsid w:val="0094424B"/>
    <w:rsid w:val="00944282"/>
    <w:rsid w:val="009458C0"/>
    <w:rsid w:val="0094597F"/>
    <w:rsid w:val="00946118"/>
    <w:rsid w:val="00946453"/>
    <w:rsid w:val="0094701B"/>
    <w:rsid w:val="009472B7"/>
    <w:rsid w:val="009477EC"/>
    <w:rsid w:val="00947C88"/>
    <w:rsid w:val="0095029F"/>
    <w:rsid w:val="00951AF4"/>
    <w:rsid w:val="009526B2"/>
    <w:rsid w:val="00952F1B"/>
    <w:rsid w:val="009538A2"/>
    <w:rsid w:val="00953D81"/>
    <w:rsid w:val="009542E7"/>
    <w:rsid w:val="00954583"/>
    <w:rsid w:val="00954A0D"/>
    <w:rsid w:val="00956520"/>
    <w:rsid w:val="0095744B"/>
    <w:rsid w:val="00957A9C"/>
    <w:rsid w:val="00963BAA"/>
    <w:rsid w:val="00965058"/>
    <w:rsid w:val="009659AB"/>
    <w:rsid w:val="009662D3"/>
    <w:rsid w:val="00967636"/>
    <w:rsid w:val="0097212F"/>
    <w:rsid w:val="00975CBC"/>
    <w:rsid w:val="00976268"/>
    <w:rsid w:val="00976314"/>
    <w:rsid w:val="0097691E"/>
    <w:rsid w:val="009769FD"/>
    <w:rsid w:val="00980780"/>
    <w:rsid w:val="00980C07"/>
    <w:rsid w:val="00981305"/>
    <w:rsid w:val="00982945"/>
    <w:rsid w:val="009840CC"/>
    <w:rsid w:val="009840E0"/>
    <w:rsid w:val="00984C57"/>
    <w:rsid w:val="009854F7"/>
    <w:rsid w:val="0098552E"/>
    <w:rsid w:val="009859BE"/>
    <w:rsid w:val="00987C1B"/>
    <w:rsid w:val="009906C0"/>
    <w:rsid w:val="00990AD1"/>
    <w:rsid w:val="00991915"/>
    <w:rsid w:val="009919C6"/>
    <w:rsid w:val="00993083"/>
    <w:rsid w:val="00993A8A"/>
    <w:rsid w:val="00995292"/>
    <w:rsid w:val="00997956"/>
    <w:rsid w:val="009A18B8"/>
    <w:rsid w:val="009A1A60"/>
    <w:rsid w:val="009A1A79"/>
    <w:rsid w:val="009A1C0B"/>
    <w:rsid w:val="009A1C41"/>
    <w:rsid w:val="009A2007"/>
    <w:rsid w:val="009A2F19"/>
    <w:rsid w:val="009A4DB1"/>
    <w:rsid w:val="009A6987"/>
    <w:rsid w:val="009A6D45"/>
    <w:rsid w:val="009B013A"/>
    <w:rsid w:val="009B0DB8"/>
    <w:rsid w:val="009B30CD"/>
    <w:rsid w:val="009B334D"/>
    <w:rsid w:val="009B4AF7"/>
    <w:rsid w:val="009B4C48"/>
    <w:rsid w:val="009B64AF"/>
    <w:rsid w:val="009B7B33"/>
    <w:rsid w:val="009C0CFE"/>
    <w:rsid w:val="009C188C"/>
    <w:rsid w:val="009C2872"/>
    <w:rsid w:val="009C35B6"/>
    <w:rsid w:val="009C3E21"/>
    <w:rsid w:val="009C4A04"/>
    <w:rsid w:val="009C5FE4"/>
    <w:rsid w:val="009C6EE1"/>
    <w:rsid w:val="009C730C"/>
    <w:rsid w:val="009D01A0"/>
    <w:rsid w:val="009D1B21"/>
    <w:rsid w:val="009D1DD4"/>
    <w:rsid w:val="009D2403"/>
    <w:rsid w:val="009D2454"/>
    <w:rsid w:val="009D245D"/>
    <w:rsid w:val="009D37B1"/>
    <w:rsid w:val="009D40C2"/>
    <w:rsid w:val="009D4A4E"/>
    <w:rsid w:val="009D5773"/>
    <w:rsid w:val="009D6373"/>
    <w:rsid w:val="009E09CD"/>
    <w:rsid w:val="009E1017"/>
    <w:rsid w:val="009E2259"/>
    <w:rsid w:val="009E3CC7"/>
    <w:rsid w:val="009E513C"/>
    <w:rsid w:val="009E5978"/>
    <w:rsid w:val="009E621F"/>
    <w:rsid w:val="009E7689"/>
    <w:rsid w:val="009E7DD5"/>
    <w:rsid w:val="009F09FD"/>
    <w:rsid w:val="009F1417"/>
    <w:rsid w:val="009F145A"/>
    <w:rsid w:val="009F179C"/>
    <w:rsid w:val="009F1A46"/>
    <w:rsid w:val="009F238F"/>
    <w:rsid w:val="009F2BCB"/>
    <w:rsid w:val="009F3481"/>
    <w:rsid w:val="009F34CB"/>
    <w:rsid w:val="009F4D01"/>
    <w:rsid w:val="009F5724"/>
    <w:rsid w:val="009F5830"/>
    <w:rsid w:val="009F5F9C"/>
    <w:rsid w:val="009F6ABA"/>
    <w:rsid w:val="00A01894"/>
    <w:rsid w:val="00A02771"/>
    <w:rsid w:val="00A045B3"/>
    <w:rsid w:val="00A054D1"/>
    <w:rsid w:val="00A067BB"/>
    <w:rsid w:val="00A06A7D"/>
    <w:rsid w:val="00A07166"/>
    <w:rsid w:val="00A07E0A"/>
    <w:rsid w:val="00A1058D"/>
    <w:rsid w:val="00A113FB"/>
    <w:rsid w:val="00A11A0B"/>
    <w:rsid w:val="00A11F11"/>
    <w:rsid w:val="00A11F42"/>
    <w:rsid w:val="00A127D7"/>
    <w:rsid w:val="00A128CD"/>
    <w:rsid w:val="00A12F65"/>
    <w:rsid w:val="00A14966"/>
    <w:rsid w:val="00A15525"/>
    <w:rsid w:val="00A15B9B"/>
    <w:rsid w:val="00A16479"/>
    <w:rsid w:val="00A17410"/>
    <w:rsid w:val="00A17E24"/>
    <w:rsid w:val="00A21822"/>
    <w:rsid w:val="00A219C7"/>
    <w:rsid w:val="00A2283B"/>
    <w:rsid w:val="00A229D5"/>
    <w:rsid w:val="00A232AE"/>
    <w:rsid w:val="00A2394B"/>
    <w:rsid w:val="00A24FDA"/>
    <w:rsid w:val="00A25ED0"/>
    <w:rsid w:val="00A26172"/>
    <w:rsid w:val="00A26790"/>
    <w:rsid w:val="00A301FF"/>
    <w:rsid w:val="00A31F85"/>
    <w:rsid w:val="00A328CE"/>
    <w:rsid w:val="00A331F8"/>
    <w:rsid w:val="00A3395A"/>
    <w:rsid w:val="00A3479F"/>
    <w:rsid w:val="00A35847"/>
    <w:rsid w:val="00A35E8A"/>
    <w:rsid w:val="00A3789E"/>
    <w:rsid w:val="00A40C84"/>
    <w:rsid w:val="00A41CB5"/>
    <w:rsid w:val="00A41E2D"/>
    <w:rsid w:val="00A4286D"/>
    <w:rsid w:val="00A44133"/>
    <w:rsid w:val="00A44899"/>
    <w:rsid w:val="00A450E0"/>
    <w:rsid w:val="00A45103"/>
    <w:rsid w:val="00A452B2"/>
    <w:rsid w:val="00A4638C"/>
    <w:rsid w:val="00A464CE"/>
    <w:rsid w:val="00A50954"/>
    <w:rsid w:val="00A51A94"/>
    <w:rsid w:val="00A52F1C"/>
    <w:rsid w:val="00A547DC"/>
    <w:rsid w:val="00A558A7"/>
    <w:rsid w:val="00A55E07"/>
    <w:rsid w:val="00A57F6D"/>
    <w:rsid w:val="00A61778"/>
    <w:rsid w:val="00A61903"/>
    <w:rsid w:val="00A61D44"/>
    <w:rsid w:val="00A62339"/>
    <w:rsid w:val="00A62C35"/>
    <w:rsid w:val="00A66738"/>
    <w:rsid w:val="00A66922"/>
    <w:rsid w:val="00A6718A"/>
    <w:rsid w:val="00A67337"/>
    <w:rsid w:val="00A703C6"/>
    <w:rsid w:val="00A71FB5"/>
    <w:rsid w:val="00A7267C"/>
    <w:rsid w:val="00A7448F"/>
    <w:rsid w:val="00A749FB"/>
    <w:rsid w:val="00A7658D"/>
    <w:rsid w:val="00A76987"/>
    <w:rsid w:val="00A77292"/>
    <w:rsid w:val="00A779EF"/>
    <w:rsid w:val="00A82459"/>
    <w:rsid w:val="00A825D1"/>
    <w:rsid w:val="00A84C5E"/>
    <w:rsid w:val="00A85943"/>
    <w:rsid w:val="00A85993"/>
    <w:rsid w:val="00A85A4B"/>
    <w:rsid w:val="00A85F8E"/>
    <w:rsid w:val="00A87A92"/>
    <w:rsid w:val="00A87F6D"/>
    <w:rsid w:val="00A901BF"/>
    <w:rsid w:val="00A92B14"/>
    <w:rsid w:val="00A93879"/>
    <w:rsid w:val="00A95835"/>
    <w:rsid w:val="00A95B78"/>
    <w:rsid w:val="00A963B7"/>
    <w:rsid w:val="00A9644F"/>
    <w:rsid w:val="00A9720B"/>
    <w:rsid w:val="00A97347"/>
    <w:rsid w:val="00A9752E"/>
    <w:rsid w:val="00AA0C16"/>
    <w:rsid w:val="00AA2359"/>
    <w:rsid w:val="00AA3755"/>
    <w:rsid w:val="00AA41F0"/>
    <w:rsid w:val="00AA41F7"/>
    <w:rsid w:val="00AA7114"/>
    <w:rsid w:val="00AA796A"/>
    <w:rsid w:val="00AB1E51"/>
    <w:rsid w:val="00AB3BDF"/>
    <w:rsid w:val="00AB3EF6"/>
    <w:rsid w:val="00AB501B"/>
    <w:rsid w:val="00AB692C"/>
    <w:rsid w:val="00AB6D24"/>
    <w:rsid w:val="00AB6EC7"/>
    <w:rsid w:val="00AB7829"/>
    <w:rsid w:val="00AC08F6"/>
    <w:rsid w:val="00AC1D43"/>
    <w:rsid w:val="00AC2F26"/>
    <w:rsid w:val="00AC33F4"/>
    <w:rsid w:val="00AC38C5"/>
    <w:rsid w:val="00AC3BA9"/>
    <w:rsid w:val="00AC3C3B"/>
    <w:rsid w:val="00AC5DBC"/>
    <w:rsid w:val="00AD23C1"/>
    <w:rsid w:val="00AD39AE"/>
    <w:rsid w:val="00AD3A76"/>
    <w:rsid w:val="00AD4362"/>
    <w:rsid w:val="00AD73EB"/>
    <w:rsid w:val="00AE435A"/>
    <w:rsid w:val="00AE4A8B"/>
    <w:rsid w:val="00AE4C54"/>
    <w:rsid w:val="00AE68A6"/>
    <w:rsid w:val="00AE7709"/>
    <w:rsid w:val="00AF0304"/>
    <w:rsid w:val="00AF0D17"/>
    <w:rsid w:val="00AF0FF7"/>
    <w:rsid w:val="00AF22B5"/>
    <w:rsid w:val="00AF40B9"/>
    <w:rsid w:val="00AF4763"/>
    <w:rsid w:val="00AF4D1B"/>
    <w:rsid w:val="00AF56C3"/>
    <w:rsid w:val="00AF6855"/>
    <w:rsid w:val="00AF6C19"/>
    <w:rsid w:val="00AF700D"/>
    <w:rsid w:val="00AF799B"/>
    <w:rsid w:val="00AF7FF3"/>
    <w:rsid w:val="00B00D2F"/>
    <w:rsid w:val="00B03223"/>
    <w:rsid w:val="00B04E1E"/>
    <w:rsid w:val="00B059BC"/>
    <w:rsid w:val="00B06C1A"/>
    <w:rsid w:val="00B108C3"/>
    <w:rsid w:val="00B13868"/>
    <w:rsid w:val="00B13D31"/>
    <w:rsid w:val="00B13EB1"/>
    <w:rsid w:val="00B163AB"/>
    <w:rsid w:val="00B168F8"/>
    <w:rsid w:val="00B1770A"/>
    <w:rsid w:val="00B17B26"/>
    <w:rsid w:val="00B20CBC"/>
    <w:rsid w:val="00B20D2E"/>
    <w:rsid w:val="00B228F6"/>
    <w:rsid w:val="00B22D74"/>
    <w:rsid w:val="00B22E55"/>
    <w:rsid w:val="00B232DC"/>
    <w:rsid w:val="00B23A32"/>
    <w:rsid w:val="00B24867"/>
    <w:rsid w:val="00B25727"/>
    <w:rsid w:val="00B27792"/>
    <w:rsid w:val="00B33DE7"/>
    <w:rsid w:val="00B34ADE"/>
    <w:rsid w:val="00B37A5F"/>
    <w:rsid w:val="00B40C93"/>
    <w:rsid w:val="00B40DA6"/>
    <w:rsid w:val="00B42774"/>
    <w:rsid w:val="00B432B4"/>
    <w:rsid w:val="00B46F56"/>
    <w:rsid w:val="00B47A94"/>
    <w:rsid w:val="00B47FB9"/>
    <w:rsid w:val="00B50AD0"/>
    <w:rsid w:val="00B50DE6"/>
    <w:rsid w:val="00B50DF8"/>
    <w:rsid w:val="00B51C0E"/>
    <w:rsid w:val="00B548FF"/>
    <w:rsid w:val="00B54B84"/>
    <w:rsid w:val="00B556EE"/>
    <w:rsid w:val="00B55D26"/>
    <w:rsid w:val="00B561DB"/>
    <w:rsid w:val="00B56374"/>
    <w:rsid w:val="00B5643E"/>
    <w:rsid w:val="00B574FA"/>
    <w:rsid w:val="00B57AF3"/>
    <w:rsid w:val="00B60221"/>
    <w:rsid w:val="00B60A2C"/>
    <w:rsid w:val="00B612A1"/>
    <w:rsid w:val="00B61CCF"/>
    <w:rsid w:val="00B61F6A"/>
    <w:rsid w:val="00B621CF"/>
    <w:rsid w:val="00B627D8"/>
    <w:rsid w:val="00B6408C"/>
    <w:rsid w:val="00B659C5"/>
    <w:rsid w:val="00B6633D"/>
    <w:rsid w:val="00B70464"/>
    <w:rsid w:val="00B72209"/>
    <w:rsid w:val="00B72FB7"/>
    <w:rsid w:val="00B73446"/>
    <w:rsid w:val="00B752C0"/>
    <w:rsid w:val="00B752CC"/>
    <w:rsid w:val="00B75573"/>
    <w:rsid w:val="00B7627F"/>
    <w:rsid w:val="00B8082B"/>
    <w:rsid w:val="00B808E8"/>
    <w:rsid w:val="00B80C9F"/>
    <w:rsid w:val="00B822DE"/>
    <w:rsid w:val="00B823F9"/>
    <w:rsid w:val="00B82AE9"/>
    <w:rsid w:val="00B83019"/>
    <w:rsid w:val="00B83085"/>
    <w:rsid w:val="00B86630"/>
    <w:rsid w:val="00B86773"/>
    <w:rsid w:val="00B91976"/>
    <w:rsid w:val="00B92C8A"/>
    <w:rsid w:val="00B93104"/>
    <w:rsid w:val="00B94C15"/>
    <w:rsid w:val="00B963AB"/>
    <w:rsid w:val="00B97F35"/>
    <w:rsid w:val="00BA05C7"/>
    <w:rsid w:val="00BA19D0"/>
    <w:rsid w:val="00BA22E1"/>
    <w:rsid w:val="00BA2B4B"/>
    <w:rsid w:val="00BA324E"/>
    <w:rsid w:val="00BA327D"/>
    <w:rsid w:val="00BA425E"/>
    <w:rsid w:val="00BA592A"/>
    <w:rsid w:val="00BA5CE4"/>
    <w:rsid w:val="00BA5E94"/>
    <w:rsid w:val="00BA6689"/>
    <w:rsid w:val="00BA6753"/>
    <w:rsid w:val="00BB14D8"/>
    <w:rsid w:val="00BB44A2"/>
    <w:rsid w:val="00BB55DC"/>
    <w:rsid w:val="00BB6048"/>
    <w:rsid w:val="00BB6227"/>
    <w:rsid w:val="00BB6529"/>
    <w:rsid w:val="00BB6967"/>
    <w:rsid w:val="00BB7014"/>
    <w:rsid w:val="00BC048C"/>
    <w:rsid w:val="00BC0D58"/>
    <w:rsid w:val="00BC2D6A"/>
    <w:rsid w:val="00BC3104"/>
    <w:rsid w:val="00BC3792"/>
    <w:rsid w:val="00BC3CB1"/>
    <w:rsid w:val="00BC4453"/>
    <w:rsid w:val="00BC4BFF"/>
    <w:rsid w:val="00BC5419"/>
    <w:rsid w:val="00BC57A9"/>
    <w:rsid w:val="00BC61D3"/>
    <w:rsid w:val="00BC674A"/>
    <w:rsid w:val="00BC7607"/>
    <w:rsid w:val="00BD1022"/>
    <w:rsid w:val="00BD3875"/>
    <w:rsid w:val="00BD4877"/>
    <w:rsid w:val="00BD50A2"/>
    <w:rsid w:val="00BD5F01"/>
    <w:rsid w:val="00BD6EBF"/>
    <w:rsid w:val="00BE0F76"/>
    <w:rsid w:val="00BE25D3"/>
    <w:rsid w:val="00BE2CB5"/>
    <w:rsid w:val="00BE38D9"/>
    <w:rsid w:val="00BE3B18"/>
    <w:rsid w:val="00BE5C87"/>
    <w:rsid w:val="00BF0189"/>
    <w:rsid w:val="00BF041C"/>
    <w:rsid w:val="00BF10F6"/>
    <w:rsid w:val="00BF1118"/>
    <w:rsid w:val="00BF54FE"/>
    <w:rsid w:val="00C00A50"/>
    <w:rsid w:val="00C00F47"/>
    <w:rsid w:val="00C01128"/>
    <w:rsid w:val="00C01402"/>
    <w:rsid w:val="00C0340B"/>
    <w:rsid w:val="00C0371F"/>
    <w:rsid w:val="00C03932"/>
    <w:rsid w:val="00C04332"/>
    <w:rsid w:val="00C0497E"/>
    <w:rsid w:val="00C04BD8"/>
    <w:rsid w:val="00C0514D"/>
    <w:rsid w:val="00C05FF6"/>
    <w:rsid w:val="00C07DD7"/>
    <w:rsid w:val="00C10305"/>
    <w:rsid w:val="00C10BAF"/>
    <w:rsid w:val="00C13362"/>
    <w:rsid w:val="00C159B2"/>
    <w:rsid w:val="00C15F16"/>
    <w:rsid w:val="00C16E06"/>
    <w:rsid w:val="00C1771A"/>
    <w:rsid w:val="00C20FA1"/>
    <w:rsid w:val="00C21EF8"/>
    <w:rsid w:val="00C22E47"/>
    <w:rsid w:val="00C2463E"/>
    <w:rsid w:val="00C26E3B"/>
    <w:rsid w:val="00C32423"/>
    <w:rsid w:val="00C3507A"/>
    <w:rsid w:val="00C354B2"/>
    <w:rsid w:val="00C35964"/>
    <w:rsid w:val="00C36719"/>
    <w:rsid w:val="00C369F6"/>
    <w:rsid w:val="00C40597"/>
    <w:rsid w:val="00C4182F"/>
    <w:rsid w:val="00C423E5"/>
    <w:rsid w:val="00C42F61"/>
    <w:rsid w:val="00C442EF"/>
    <w:rsid w:val="00C452EA"/>
    <w:rsid w:val="00C469E8"/>
    <w:rsid w:val="00C46A79"/>
    <w:rsid w:val="00C4709C"/>
    <w:rsid w:val="00C47494"/>
    <w:rsid w:val="00C47889"/>
    <w:rsid w:val="00C502E4"/>
    <w:rsid w:val="00C50787"/>
    <w:rsid w:val="00C50FEF"/>
    <w:rsid w:val="00C519D4"/>
    <w:rsid w:val="00C525A8"/>
    <w:rsid w:val="00C532CA"/>
    <w:rsid w:val="00C53985"/>
    <w:rsid w:val="00C53B5E"/>
    <w:rsid w:val="00C54AB5"/>
    <w:rsid w:val="00C55B98"/>
    <w:rsid w:val="00C5619B"/>
    <w:rsid w:val="00C561D6"/>
    <w:rsid w:val="00C56257"/>
    <w:rsid w:val="00C562F3"/>
    <w:rsid w:val="00C6118C"/>
    <w:rsid w:val="00C62363"/>
    <w:rsid w:val="00C635F6"/>
    <w:rsid w:val="00C63794"/>
    <w:rsid w:val="00C65CE8"/>
    <w:rsid w:val="00C66EA6"/>
    <w:rsid w:val="00C672E7"/>
    <w:rsid w:val="00C67698"/>
    <w:rsid w:val="00C67EA9"/>
    <w:rsid w:val="00C701CC"/>
    <w:rsid w:val="00C71C3F"/>
    <w:rsid w:val="00C724DF"/>
    <w:rsid w:val="00C72833"/>
    <w:rsid w:val="00C73597"/>
    <w:rsid w:val="00C73B9C"/>
    <w:rsid w:val="00C73C4F"/>
    <w:rsid w:val="00C741D9"/>
    <w:rsid w:val="00C74CBE"/>
    <w:rsid w:val="00C77B24"/>
    <w:rsid w:val="00C77CD2"/>
    <w:rsid w:val="00C800D5"/>
    <w:rsid w:val="00C81772"/>
    <w:rsid w:val="00C825FB"/>
    <w:rsid w:val="00C82BE6"/>
    <w:rsid w:val="00C837E8"/>
    <w:rsid w:val="00C848A5"/>
    <w:rsid w:val="00C85F17"/>
    <w:rsid w:val="00C86940"/>
    <w:rsid w:val="00C90229"/>
    <w:rsid w:val="00C9060D"/>
    <w:rsid w:val="00C90EEB"/>
    <w:rsid w:val="00C93767"/>
    <w:rsid w:val="00C9617A"/>
    <w:rsid w:val="00C9669B"/>
    <w:rsid w:val="00C96B96"/>
    <w:rsid w:val="00C96FBF"/>
    <w:rsid w:val="00CA0394"/>
    <w:rsid w:val="00CA0E5E"/>
    <w:rsid w:val="00CA171C"/>
    <w:rsid w:val="00CA1833"/>
    <w:rsid w:val="00CA268C"/>
    <w:rsid w:val="00CA34A1"/>
    <w:rsid w:val="00CA38FE"/>
    <w:rsid w:val="00CA3A7E"/>
    <w:rsid w:val="00CA5CAC"/>
    <w:rsid w:val="00CA60FF"/>
    <w:rsid w:val="00CA68A9"/>
    <w:rsid w:val="00CA6CAC"/>
    <w:rsid w:val="00CB3504"/>
    <w:rsid w:val="00CB37AD"/>
    <w:rsid w:val="00CB48BF"/>
    <w:rsid w:val="00CB59A5"/>
    <w:rsid w:val="00CB777F"/>
    <w:rsid w:val="00CC16DF"/>
    <w:rsid w:val="00CC28B8"/>
    <w:rsid w:val="00CC532B"/>
    <w:rsid w:val="00CC5D88"/>
    <w:rsid w:val="00CC6303"/>
    <w:rsid w:val="00CC7C5C"/>
    <w:rsid w:val="00CD044E"/>
    <w:rsid w:val="00CD1538"/>
    <w:rsid w:val="00CD1642"/>
    <w:rsid w:val="00CD1651"/>
    <w:rsid w:val="00CD22B2"/>
    <w:rsid w:val="00CD3EBE"/>
    <w:rsid w:val="00CD49E5"/>
    <w:rsid w:val="00CD5530"/>
    <w:rsid w:val="00CD633A"/>
    <w:rsid w:val="00CD6C3F"/>
    <w:rsid w:val="00CD720F"/>
    <w:rsid w:val="00CD7608"/>
    <w:rsid w:val="00CE0112"/>
    <w:rsid w:val="00CE0A20"/>
    <w:rsid w:val="00CE1991"/>
    <w:rsid w:val="00CE1D48"/>
    <w:rsid w:val="00CE2681"/>
    <w:rsid w:val="00CE361C"/>
    <w:rsid w:val="00CE45BD"/>
    <w:rsid w:val="00CE61DA"/>
    <w:rsid w:val="00CE6384"/>
    <w:rsid w:val="00CE68A6"/>
    <w:rsid w:val="00CE75C2"/>
    <w:rsid w:val="00CE7F75"/>
    <w:rsid w:val="00CF00B1"/>
    <w:rsid w:val="00CF184F"/>
    <w:rsid w:val="00CF3DC5"/>
    <w:rsid w:val="00CF54E4"/>
    <w:rsid w:val="00CF5EA3"/>
    <w:rsid w:val="00CF6EA0"/>
    <w:rsid w:val="00CF7BA6"/>
    <w:rsid w:val="00D01F5A"/>
    <w:rsid w:val="00D021B4"/>
    <w:rsid w:val="00D0270B"/>
    <w:rsid w:val="00D031D0"/>
    <w:rsid w:val="00D036AD"/>
    <w:rsid w:val="00D039E7"/>
    <w:rsid w:val="00D04FCC"/>
    <w:rsid w:val="00D0537F"/>
    <w:rsid w:val="00D066E5"/>
    <w:rsid w:val="00D11971"/>
    <w:rsid w:val="00D11A59"/>
    <w:rsid w:val="00D13964"/>
    <w:rsid w:val="00D142A6"/>
    <w:rsid w:val="00D14CE9"/>
    <w:rsid w:val="00D16908"/>
    <w:rsid w:val="00D16971"/>
    <w:rsid w:val="00D17A9F"/>
    <w:rsid w:val="00D20019"/>
    <w:rsid w:val="00D2067B"/>
    <w:rsid w:val="00D2070D"/>
    <w:rsid w:val="00D2128C"/>
    <w:rsid w:val="00D23ACD"/>
    <w:rsid w:val="00D240D2"/>
    <w:rsid w:val="00D24E6E"/>
    <w:rsid w:val="00D309AD"/>
    <w:rsid w:val="00D3246D"/>
    <w:rsid w:val="00D3372C"/>
    <w:rsid w:val="00D34711"/>
    <w:rsid w:val="00D3494F"/>
    <w:rsid w:val="00D35D01"/>
    <w:rsid w:val="00D40303"/>
    <w:rsid w:val="00D4251A"/>
    <w:rsid w:val="00D43E7E"/>
    <w:rsid w:val="00D44C50"/>
    <w:rsid w:val="00D461CB"/>
    <w:rsid w:val="00D47BB5"/>
    <w:rsid w:val="00D47F29"/>
    <w:rsid w:val="00D51786"/>
    <w:rsid w:val="00D51C35"/>
    <w:rsid w:val="00D535BE"/>
    <w:rsid w:val="00D53F64"/>
    <w:rsid w:val="00D54C37"/>
    <w:rsid w:val="00D553C2"/>
    <w:rsid w:val="00D57DE1"/>
    <w:rsid w:val="00D61665"/>
    <w:rsid w:val="00D62419"/>
    <w:rsid w:val="00D6302C"/>
    <w:rsid w:val="00D63368"/>
    <w:rsid w:val="00D63BEA"/>
    <w:rsid w:val="00D652BF"/>
    <w:rsid w:val="00D65307"/>
    <w:rsid w:val="00D65E30"/>
    <w:rsid w:val="00D679CE"/>
    <w:rsid w:val="00D67D22"/>
    <w:rsid w:val="00D70471"/>
    <w:rsid w:val="00D7160C"/>
    <w:rsid w:val="00D72121"/>
    <w:rsid w:val="00D72611"/>
    <w:rsid w:val="00D72959"/>
    <w:rsid w:val="00D73F0A"/>
    <w:rsid w:val="00D7475A"/>
    <w:rsid w:val="00D74D29"/>
    <w:rsid w:val="00D75740"/>
    <w:rsid w:val="00D76AE8"/>
    <w:rsid w:val="00D771A1"/>
    <w:rsid w:val="00D77862"/>
    <w:rsid w:val="00D77ECC"/>
    <w:rsid w:val="00D80333"/>
    <w:rsid w:val="00D816C0"/>
    <w:rsid w:val="00D836E5"/>
    <w:rsid w:val="00D83930"/>
    <w:rsid w:val="00D850E4"/>
    <w:rsid w:val="00D8646F"/>
    <w:rsid w:val="00D92F6D"/>
    <w:rsid w:val="00D94511"/>
    <w:rsid w:val="00D94D44"/>
    <w:rsid w:val="00D950CA"/>
    <w:rsid w:val="00D97E36"/>
    <w:rsid w:val="00DA0D8E"/>
    <w:rsid w:val="00DA2A57"/>
    <w:rsid w:val="00DA3243"/>
    <w:rsid w:val="00DA3721"/>
    <w:rsid w:val="00DA3869"/>
    <w:rsid w:val="00DA4A59"/>
    <w:rsid w:val="00DA5151"/>
    <w:rsid w:val="00DA6486"/>
    <w:rsid w:val="00DA6D9B"/>
    <w:rsid w:val="00DA7436"/>
    <w:rsid w:val="00DA7D09"/>
    <w:rsid w:val="00DB0872"/>
    <w:rsid w:val="00DB0EB0"/>
    <w:rsid w:val="00DB1129"/>
    <w:rsid w:val="00DB2799"/>
    <w:rsid w:val="00DB2E51"/>
    <w:rsid w:val="00DB3481"/>
    <w:rsid w:val="00DB3D64"/>
    <w:rsid w:val="00DB3FA0"/>
    <w:rsid w:val="00DB51BF"/>
    <w:rsid w:val="00DB57CF"/>
    <w:rsid w:val="00DB591D"/>
    <w:rsid w:val="00DB7297"/>
    <w:rsid w:val="00DB72FF"/>
    <w:rsid w:val="00DB7EA3"/>
    <w:rsid w:val="00DC1B24"/>
    <w:rsid w:val="00DC3380"/>
    <w:rsid w:val="00DC377E"/>
    <w:rsid w:val="00DC46D8"/>
    <w:rsid w:val="00DC4A10"/>
    <w:rsid w:val="00DC4B03"/>
    <w:rsid w:val="00DC7628"/>
    <w:rsid w:val="00DC7650"/>
    <w:rsid w:val="00DC779C"/>
    <w:rsid w:val="00DD10B9"/>
    <w:rsid w:val="00DD2B26"/>
    <w:rsid w:val="00DD3454"/>
    <w:rsid w:val="00DD5A70"/>
    <w:rsid w:val="00DD6BD3"/>
    <w:rsid w:val="00DE0AE4"/>
    <w:rsid w:val="00DE0F36"/>
    <w:rsid w:val="00DE1477"/>
    <w:rsid w:val="00DE2D72"/>
    <w:rsid w:val="00DE330B"/>
    <w:rsid w:val="00DE37DF"/>
    <w:rsid w:val="00DE4A78"/>
    <w:rsid w:val="00DE4B6D"/>
    <w:rsid w:val="00DE67AF"/>
    <w:rsid w:val="00DE79C7"/>
    <w:rsid w:val="00DF0766"/>
    <w:rsid w:val="00DF0F10"/>
    <w:rsid w:val="00DF10E1"/>
    <w:rsid w:val="00DF2215"/>
    <w:rsid w:val="00DF2284"/>
    <w:rsid w:val="00DF28D7"/>
    <w:rsid w:val="00DF3045"/>
    <w:rsid w:val="00DF419D"/>
    <w:rsid w:val="00DF541B"/>
    <w:rsid w:val="00E00433"/>
    <w:rsid w:val="00E00D1C"/>
    <w:rsid w:val="00E022D9"/>
    <w:rsid w:val="00E03149"/>
    <w:rsid w:val="00E0588A"/>
    <w:rsid w:val="00E0763E"/>
    <w:rsid w:val="00E07B24"/>
    <w:rsid w:val="00E10399"/>
    <w:rsid w:val="00E11065"/>
    <w:rsid w:val="00E11069"/>
    <w:rsid w:val="00E1178A"/>
    <w:rsid w:val="00E11BAC"/>
    <w:rsid w:val="00E12A91"/>
    <w:rsid w:val="00E13C01"/>
    <w:rsid w:val="00E13E8E"/>
    <w:rsid w:val="00E14112"/>
    <w:rsid w:val="00E1635A"/>
    <w:rsid w:val="00E1731D"/>
    <w:rsid w:val="00E17DA4"/>
    <w:rsid w:val="00E20743"/>
    <w:rsid w:val="00E20BC4"/>
    <w:rsid w:val="00E21C07"/>
    <w:rsid w:val="00E2278E"/>
    <w:rsid w:val="00E24649"/>
    <w:rsid w:val="00E248C3"/>
    <w:rsid w:val="00E24D0E"/>
    <w:rsid w:val="00E25783"/>
    <w:rsid w:val="00E264EA"/>
    <w:rsid w:val="00E26860"/>
    <w:rsid w:val="00E3237D"/>
    <w:rsid w:val="00E32BFB"/>
    <w:rsid w:val="00E341E3"/>
    <w:rsid w:val="00E35ED9"/>
    <w:rsid w:val="00E364EB"/>
    <w:rsid w:val="00E42EEB"/>
    <w:rsid w:val="00E431CC"/>
    <w:rsid w:val="00E43559"/>
    <w:rsid w:val="00E448AF"/>
    <w:rsid w:val="00E47573"/>
    <w:rsid w:val="00E50086"/>
    <w:rsid w:val="00E501FD"/>
    <w:rsid w:val="00E51D98"/>
    <w:rsid w:val="00E52525"/>
    <w:rsid w:val="00E535E6"/>
    <w:rsid w:val="00E55D53"/>
    <w:rsid w:val="00E573FA"/>
    <w:rsid w:val="00E60091"/>
    <w:rsid w:val="00E60721"/>
    <w:rsid w:val="00E60F95"/>
    <w:rsid w:val="00E61100"/>
    <w:rsid w:val="00E61147"/>
    <w:rsid w:val="00E61BD1"/>
    <w:rsid w:val="00E6200C"/>
    <w:rsid w:val="00E62919"/>
    <w:rsid w:val="00E648A5"/>
    <w:rsid w:val="00E6566F"/>
    <w:rsid w:val="00E66BFE"/>
    <w:rsid w:val="00E72162"/>
    <w:rsid w:val="00E732DD"/>
    <w:rsid w:val="00E7356A"/>
    <w:rsid w:val="00E73707"/>
    <w:rsid w:val="00E73796"/>
    <w:rsid w:val="00E75A0A"/>
    <w:rsid w:val="00E77316"/>
    <w:rsid w:val="00E774DD"/>
    <w:rsid w:val="00E77F2D"/>
    <w:rsid w:val="00E8017C"/>
    <w:rsid w:val="00E802E4"/>
    <w:rsid w:val="00E81E80"/>
    <w:rsid w:val="00E826AD"/>
    <w:rsid w:val="00E8336E"/>
    <w:rsid w:val="00E854F0"/>
    <w:rsid w:val="00E856FF"/>
    <w:rsid w:val="00E90210"/>
    <w:rsid w:val="00E91A79"/>
    <w:rsid w:val="00E91B0F"/>
    <w:rsid w:val="00E9418C"/>
    <w:rsid w:val="00E95DCF"/>
    <w:rsid w:val="00E9733B"/>
    <w:rsid w:val="00EA0491"/>
    <w:rsid w:val="00EA085F"/>
    <w:rsid w:val="00EA0C4E"/>
    <w:rsid w:val="00EA1184"/>
    <w:rsid w:val="00EA2F6E"/>
    <w:rsid w:val="00EA3D06"/>
    <w:rsid w:val="00EA4587"/>
    <w:rsid w:val="00EA46EB"/>
    <w:rsid w:val="00EA4E18"/>
    <w:rsid w:val="00EA587E"/>
    <w:rsid w:val="00EA61CC"/>
    <w:rsid w:val="00EA7262"/>
    <w:rsid w:val="00EB1F2B"/>
    <w:rsid w:val="00EB269B"/>
    <w:rsid w:val="00EB485B"/>
    <w:rsid w:val="00EC0772"/>
    <w:rsid w:val="00EC1E31"/>
    <w:rsid w:val="00EC2927"/>
    <w:rsid w:val="00EC2936"/>
    <w:rsid w:val="00EC3109"/>
    <w:rsid w:val="00EC3ECA"/>
    <w:rsid w:val="00EC4DB7"/>
    <w:rsid w:val="00EC6BD4"/>
    <w:rsid w:val="00ED00CE"/>
    <w:rsid w:val="00ED0155"/>
    <w:rsid w:val="00ED02EA"/>
    <w:rsid w:val="00ED07BF"/>
    <w:rsid w:val="00ED1E66"/>
    <w:rsid w:val="00ED26FB"/>
    <w:rsid w:val="00ED5852"/>
    <w:rsid w:val="00ED7822"/>
    <w:rsid w:val="00ED7F89"/>
    <w:rsid w:val="00EE126C"/>
    <w:rsid w:val="00EE1A3F"/>
    <w:rsid w:val="00EE544B"/>
    <w:rsid w:val="00EE7512"/>
    <w:rsid w:val="00EE7CC7"/>
    <w:rsid w:val="00EF0345"/>
    <w:rsid w:val="00EF0718"/>
    <w:rsid w:val="00EF288B"/>
    <w:rsid w:val="00EF2EA6"/>
    <w:rsid w:val="00EF5367"/>
    <w:rsid w:val="00EF59F3"/>
    <w:rsid w:val="00EF6645"/>
    <w:rsid w:val="00EF68C9"/>
    <w:rsid w:val="00EF725A"/>
    <w:rsid w:val="00EF7C92"/>
    <w:rsid w:val="00F017C6"/>
    <w:rsid w:val="00F02132"/>
    <w:rsid w:val="00F02BBD"/>
    <w:rsid w:val="00F03787"/>
    <w:rsid w:val="00F03B82"/>
    <w:rsid w:val="00F04A30"/>
    <w:rsid w:val="00F04B2D"/>
    <w:rsid w:val="00F060EB"/>
    <w:rsid w:val="00F06351"/>
    <w:rsid w:val="00F068B0"/>
    <w:rsid w:val="00F109B8"/>
    <w:rsid w:val="00F10BA5"/>
    <w:rsid w:val="00F12BED"/>
    <w:rsid w:val="00F170D4"/>
    <w:rsid w:val="00F17B2A"/>
    <w:rsid w:val="00F2030A"/>
    <w:rsid w:val="00F21FCF"/>
    <w:rsid w:val="00F2367F"/>
    <w:rsid w:val="00F25B5D"/>
    <w:rsid w:val="00F265D7"/>
    <w:rsid w:val="00F273B7"/>
    <w:rsid w:val="00F306C9"/>
    <w:rsid w:val="00F317B5"/>
    <w:rsid w:val="00F32A13"/>
    <w:rsid w:val="00F334CC"/>
    <w:rsid w:val="00F34B6F"/>
    <w:rsid w:val="00F34DA9"/>
    <w:rsid w:val="00F3561E"/>
    <w:rsid w:val="00F36022"/>
    <w:rsid w:val="00F36BD9"/>
    <w:rsid w:val="00F373AB"/>
    <w:rsid w:val="00F37AC1"/>
    <w:rsid w:val="00F37E55"/>
    <w:rsid w:val="00F40670"/>
    <w:rsid w:val="00F40E32"/>
    <w:rsid w:val="00F416EE"/>
    <w:rsid w:val="00F426A5"/>
    <w:rsid w:val="00F42AD2"/>
    <w:rsid w:val="00F42E65"/>
    <w:rsid w:val="00F434C9"/>
    <w:rsid w:val="00F43DB3"/>
    <w:rsid w:val="00F44447"/>
    <w:rsid w:val="00F44751"/>
    <w:rsid w:val="00F451FE"/>
    <w:rsid w:val="00F45EA6"/>
    <w:rsid w:val="00F463F7"/>
    <w:rsid w:val="00F46D77"/>
    <w:rsid w:val="00F47A75"/>
    <w:rsid w:val="00F50F5F"/>
    <w:rsid w:val="00F51792"/>
    <w:rsid w:val="00F5281F"/>
    <w:rsid w:val="00F52C50"/>
    <w:rsid w:val="00F53D0B"/>
    <w:rsid w:val="00F540A3"/>
    <w:rsid w:val="00F54A26"/>
    <w:rsid w:val="00F54FF3"/>
    <w:rsid w:val="00F5515B"/>
    <w:rsid w:val="00F561A9"/>
    <w:rsid w:val="00F56B7F"/>
    <w:rsid w:val="00F56EFD"/>
    <w:rsid w:val="00F57D8D"/>
    <w:rsid w:val="00F60B32"/>
    <w:rsid w:val="00F611B3"/>
    <w:rsid w:val="00F626F8"/>
    <w:rsid w:val="00F63454"/>
    <w:rsid w:val="00F644EE"/>
    <w:rsid w:val="00F66BEA"/>
    <w:rsid w:val="00F67346"/>
    <w:rsid w:val="00F704DD"/>
    <w:rsid w:val="00F70A5C"/>
    <w:rsid w:val="00F71CE9"/>
    <w:rsid w:val="00F72122"/>
    <w:rsid w:val="00F72FBC"/>
    <w:rsid w:val="00F7413C"/>
    <w:rsid w:val="00F8084E"/>
    <w:rsid w:val="00F80D3C"/>
    <w:rsid w:val="00F80DF2"/>
    <w:rsid w:val="00F8273E"/>
    <w:rsid w:val="00F8313D"/>
    <w:rsid w:val="00F83AD6"/>
    <w:rsid w:val="00F84883"/>
    <w:rsid w:val="00F85182"/>
    <w:rsid w:val="00F85884"/>
    <w:rsid w:val="00F859FF"/>
    <w:rsid w:val="00F85BB7"/>
    <w:rsid w:val="00F86411"/>
    <w:rsid w:val="00F86B8B"/>
    <w:rsid w:val="00F877E1"/>
    <w:rsid w:val="00F9151D"/>
    <w:rsid w:val="00F91850"/>
    <w:rsid w:val="00F92135"/>
    <w:rsid w:val="00F9229F"/>
    <w:rsid w:val="00F9279A"/>
    <w:rsid w:val="00F92884"/>
    <w:rsid w:val="00F9510B"/>
    <w:rsid w:val="00F958D6"/>
    <w:rsid w:val="00F95CD1"/>
    <w:rsid w:val="00F96D45"/>
    <w:rsid w:val="00FA1363"/>
    <w:rsid w:val="00FA28F4"/>
    <w:rsid w:val="00FA388A"/>
    <w:rsid w:val="00FA4460"/>
    <w:rsid w:val="00FA47EB"/>
    <w:rsid w:val="00FA49A3"/>
    <w:rsid w:val="00FA4C8F"/>
    <w:rsid w:val="00FA4FC7"/>
    <w:rsid w:val="00FA5DE3"/>
    <w:rsid w:val="00FB2912"/>
    <w:rsid w:val="00FB2972"/>
    <w:rsid w:val="00FB2F29"/>
    <w:rsid w:val="00FB491B"/>
    <w:rsid w:val="00FB6752"/>
    <w:rsid w:val="00FB6F48"/>
    <w:rsid w:val="00FB7785"/>
    <w:rsid w:val="00FB77C7"/>
    <w:rsid w:val="00FB79F5"/>
    <w:rsid w:val="00FC0089"/>
    <w:rsid w:val="00FC0417"/>
    <w:rsid w:val="00FC0A8C"/>
    <w:rsid w:val="00FC0DBB"/>
    <w:rsid w:val="00FC3ECD"/>
    <w:rsid w:val="00FC4953"/>
    <w:rsid w:val="00FC5387"/>
    <w:rsid w:val="00FC5F58"/>
    <w:rsid w:val="00FC6061"/>
    <w:rsid w:val="00FC6A04"/>
    <w:rsid w:val="00FC6B15"/>
    <w:rsid w:val="00FD03EC"/>
    <w:rsid w:val="00FD0554"/>
    <w:rsid w:val="00FD3345"/>
    <w:rsid w:val="00FD3750"/>
    <w:rsid w:val="00FD4886"/>
    <w:rsid w:val="00FD4CCC"/>
    <w:rsid w:val="00FD60AE"/>
    <w:rsid w:val="00FD6626"/>
    <w:rsid w:val="00FD7055"/>
    <w:rsid w:val="00FD7B3F"/>
    <w:rsid w:val="00FE004A"/>
    <w:rsid w:val="00FE1B21"/>
    <w:rsid w:val="00FE1CF6"/>
    <w:rsid w:val="00FE2804"/>
    <w:rsid w:val="00FE2CC8"/>
    <w:rsid w:val="00FE4489"/>
    <w:rsid w:val="00FE48D4"/>
    <w:rsid w:val="00FE4A5E"/>
    <w:rsid w:val="00FE664A"/>
    <w:rsid w:val="00FE73F4"/>
    <w:rsid w:val="00FF0341"/>
    <w:rsid w:val="00FF0436"/>
    <w:rsid w:val="00FF0646"/>
    <w:rsid w:val="00FF0C1E"/>
    <w:rsid w:val="00FF2283"/>
    <w:rsid w:val="00FF3030"/>
    <w:rsid w:val="00FF34FF"/>
    <w:rsid w:val="00FF4362"/>
    <w:rsid w:val="00FF4B8A"/>
    <w:rsid w:val="00FF58C9"/>
    <w:rsid w:val="00FF62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style="mso-width-relative:margin;mso-height-relative:margin" fillcolor="white" stroke="f" strokecolor="none [3212]">
      <v:fill color="white"/>
      <v:stroke color="none [3212]" on="f"/>
    </o:shapedefaults>
    <o:shapelayout v:ext="edit">
      <o:idmap v:ext="edit" data="1"/>
    </o:shapelayout>
  </w:shapeDefaults>
  <w:decimalSymbol w:val="."/>
  <w:listSeparator w:val=","/>
  <w14:docId w14:val="1C6365E0"/>
  <w15:docId w15:val="{EF39CFFA-B739-491C-A6BC-1152EDF7A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7A75"/>
    <w:rPr>
      <w:rFonts w:ascii="Times New Roman" w:hAnsi="Times New Roman"/>
      <w:sz w:val="24"/>
      <w:szCs w:val="22"/>
    </w:rPr>
  </w:style>
  <w:style w:type="paragraph" w:styleId="Heading1">
    <w:name w:val="heading 1"/>
    <w:basedOn w:val="Normal"/>
    <w:next w:val="Normal"/>
    <w:link w:val="Heading1Char"/>
    <w:uiPriority w:val="9"/>
    <w:qFormat/>
    <w:rsid w:val="00F47A75"/>
    <w:pPr>
      <w:keepNext/>
      <w:spacing w:before="240" w:after="60"/>
      <w:outlineLvl w:val="0"/>
    </w:pPr>
    <w:rPr>
      <w:rFonts w:eastAsia="Times New Roman"/>
      <w:b/>
      <w:bCs/>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423383"/>
    <w:pPr>
      <w:widowControl w:val="0"/>
      <w:autoSpaceDE w:val="0"/>
      <w:autoSpaceDN w:val="0"/>
    </w:pPr>
    <w:rPr>
      <w:rFonts w:eastAsia="Times New Roman"/>
      <w:szCs w:val="24"/>
    </w:rPr>
  </w:style>
  <w:style w:type="character" w:customStyle="1" w:styleId="BodyTextChar">
    <w:name w:val="Body Text Char"/>
    <w:link w:val="BodyText"/>
    <w:uiPriority w:val="99"/>
    <w:rsid w:val="00423383"/>
    <w:rPr>
      <w:rFonts w:ascii="Times New Roman" w:eastAsia="Times New Roman" w:hAnsi="Times New Roman" w:cs="Times New Roman"/>
      <w:sz w:val="24"/>
      <w:szCs w:val="24"/>
    </w:rPr>
  </w:style>
  <w:style w:type="paragraph" w:styleId="ListParagraph">
    <w:name w:val="List Paragraph"/>
    <w:basedOn w:val="Normal"/>
    <w:uiPriority w:val="34"/>
    <w:qFormat/>
    <w:rsid w:val="0008223C"/>
    <w:pPr>
      <w:ind w:left="720"/>
    </w:pPr>
  </w:style>
  <w:style w:type="paragraph" w:styleId="FootnoteText">
    <w:name w:val="footnote text"/>
    <w:basedOn w:val="Normal"/>
    <w:link w:val="FootnoteTextChar"/>
    <w:uiPriority w:val="99"/>
    <w:unhideWhenUsed/>
    <w:rsid w:val="00F47A75"/>
    <w:rPr>
      <w:sz w:val="20"/>
      <w:szCs w:val="20"/>
    </w:rPr>
  </w:style>
  <w:style w:type="character" w:customStyle="1" w:styleId="FootnoteTextChar">
    <w:name w:val="Footnote Text Char"/>
    <w:link w:val="FootnoteText"/>
    <w:uiPriority w:val="99"/>
    <w:rsid w:val="00F47A75"/>
    <w:rPr>
      <w:rFonts w:ascii="Times New Roman" w:hAnsi="Times New Roman"/>
    </w:rPr>
  </w:style>
  <w:style w:type="character" w:styleId="FootnoteReference">
    <w:name w:val="footnote reference"/>
    <w:unhideWhenUsed/>
    <w:rsid w:val="004C7664"/>
    <w:rPr>
      <w:vertAlign w:val="superscript"/>
    </w:rPr>
  </w:style>
  <w:style w:type="paragraph" w:styleId="BalloonText">
    <w:name w:val="Balloon Text"/>
    <w:basedOn w:val="Normal"/>
    <w:link w:val="BalloonTextChar"/>
    <w:uiPriority w:val="99"/>
    <w:semiHidden/>
    <w:unhideWhenUsed/>
    <w:rsid w:val="00497E18"/>
    <w:rPr>
      <w:rFonts w:ascii="Tahoma" w:hAnsi="Tahoma"/>
      <w:sz w:val="16"/>
      <w:szCs w:val="16"/>
    </w:rPr>
  </w:style>
  <w:style w:type="character" w:customStyle="1" w:styleId="BalloonTextChar">
    <w:name w:val="Balloon Text Char"/>
    <w:link w:val="BalloonText"/>
    <w:uiPriority w:val="99"/>
    <w:semiHidden/>
    <w:rsid w:val="00497E18"/>
    <w:rPr>
      <w:rFonts w:ascii="Tahoma" w:hAnsi="Tahoma" w:cs="Tahoma"/>
      <w:sz w:val="16"/>
      <w:szCs w:val="16"/>
    </w:rPr>
  </w:style>
  <w:style w:type="paragraph" w:styleId="Header">
    <w:name w:val="header"/>
    <w:basedOn w:val="Normal"/>
    <w:link w:val="HeaderChar"/>
    <w:uiPriority w:val="99"/>
    <w:unhideWhenUsed/>
    <w:rsid w:val="00F611B3"/>
    <w:pPr>
      <w:tabs>
        <w:tab w:val="center" w:pos="4680"/>
        <w:tab w:val="right" w:pos="9360"/>
      </w:tabs>
    </w:pPr>
  </w:style>
  <w:style w:type="character" w:customStyle="1" w:styleId="HeaderChar">
    <w:name w:val="Header Char"/>
    <w:basedOn w:val="DefaultParagraphFont"/>
    <w:link w:val="Header"/>
    <w:uiPriority w:val="99"/>
    <w:rsid w:val="00F611B3"/>
  </w:style>
  <w:style w:type="paragraph" w:styleId="Footer">
    <w:name w:val="footer"/>
    <w:basedOn w:val="Normal"/>
    <w:link w:val="FooterChar"/>
    <w:uiPriority w:val="99"/>
    <w:unhideWhenUsed/>
    <w:rsid w:val="00F611B3"/>
    <w:pPr>
      <w:tabs>
        <w:tab w:val="center" w:pos="4680"/>
        <w:tab w:val="right" w:pos="9360"/>
      </w:tabs>
    </w:pPr>
  </w:style>
  <w:style w:type="character" w:customStyle="1" w:styleId="FooterChar">
    <w:name w:val="Footer Char"/>
    <w:basedOn w:val="DefaultParagraphFont"/>
    <w:link w:val="Footer"/>
    <w:uiPriority w:val="99"/>
    <w:rsid w:val="00F611B3"/>
  </w:style>
  <w:style w:type="table" w:styleId="TableGrid">
    <w:name w:val="Table Grid"/>
    <w:basedOn w:val="TableNormal"/>
    <w:uiPriority w:val="59"/>
    <w:rsid w:val="00D9451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aption">
    <w:name w:val="caption"/>
    <w:basedOn w:val="Normal"/>
    <w:next w:val="Normal"/>
    <w:uiPriority w:val="35"/>
    <w:unhideWhenUsed/>
    <w:qFormat/>
    <w:rsid w:val="00D94511"/>
    <w:pPr>
      <w:spacing w:after="200"/>
    </w:pPr>
    <w:rPr>
      <w:b/>
      <w:bCs/>
      <w:color w:val="4F81BD"/>
      <w:sz w:val="18"/>
      <w:szCs w:val="18"/>
    </w:rPr>
  </w:style>
  <w:style w:type="character" w:styleId="Hyperlink">
    <w:name w:val="Hyperlink"/>
    <w:uiPriority w:val="99"/>
    <w:unhideWhenUsed/>
    <w:rsid w:val="00792046"/>
    <w:rPr>
      <w:color w:val="0000FF"/>
      <w:u w:val="single"/>
    </w:rPr>
  </w:style>
  <w:style w:type="character" w:styleId="CommentReference">
    <w:name w:val="annotation reference"/>
    <w:uiPriority w:val="99"/>
    <w:semiHidden/>
    <w:unhideWhenUsed/>
    <w:rsid w:val="00BB7014"/>
    <w:rPr>
      <w:sz w:val="16"/>
      <w:szCs w:val="16"/>
    </w:rPr>
  </w:style>
  <w:style w:type="paragraph" w:styleId="CommentText">
    <w:name w:val="annotation text"/>
    <w:basedOn w:val="Normal"/>
    <w:link w:val="CommentTextChar"/>
    <w:uiPriority w:val="99"/>
    <w:semiHidden/>
    <w:unhideWhenUsed/>
    <w:rsid w:val="00BB7014"/>
    <w:rPr>
      <w:rFonts w:ascii="Calibri" w:hAnsi="Calibri"/>
      <w:sz w:val="20"/>
      <w:szCs w:val="20"/>
    </w:rPr>
  </w:style>
  <w:style w:type="character" w:customStyle="1" w:styleId="CommentTextChar">
    <w:name w:val="Comment Text Char"/>
    <w:link w:val="CommentText"/>
    <w:uiPriority w:val="99"/>
    <w:semiHidden/>
    <w:rsid w:val="00BB7014"/>
    <w:rPr>
      <w:sz w:val="20"/>
      <w:szCs w:val="20"/>
    </w:rPr>
  </w:style>
  <w:style w:type="paragraph" w:styleId="CommentSubject">
    <w:name w:val="annotation subject"/>
    <w:basedOn w:val="CommentText"/>
    <w:next w:val="CommentText"/>
    <w:link w:val="CommentSubjectChar"/>
    <w:uiPriority w:val="99"/>
    <w:semiHidden/>
    <w:unhideWhenUsed/>
    <w:rsid w:val="00BB7014"/>
    <w:rPr>
      <w:b/>
      <w:bCs/>
    </w:rPr>
  </w:style>
  <w:style w:type="character" w:customStyle="1" w:styleId="CommentSubjectChar">
    <w:name w:val="Comment Subject Char"/>
    <w:link w:val="CommentSubject"/>
    <w:uiPriority w:val="99"/>
    <w:semiHidden/>
    <w:rsid w:val="00BB7014"/>
    <w:rPr>
      <w:b/>
      <w:bCs/>
      <w:sz w:val="20"/>
      <w:szCs w:val="20"/>
    </w:rPr>
  </w:style>
  <w:style w:type="character" w:styleId="Strong">
    <w:name w:val="Strong"/>
    <w:uiPriority w:val="22"/>
    <w:qFormat/>
    <w:rsid w:val="00C20FA1"/>
    <w:rPr>
      <w:b/>
      <w:bCs/>
    </w:rPr>
  </w:style>
  <w:style w:type="paragraph" w:styleId="MessageHeader">
    <w:name w:val="Message Header"/>
    <w:basedOn w:val="Normal"/>
    <w:link w:val="MessageHeaderChar"/>
    <w:semiHidden/>
    <w:rsid w:val="00B55D26"/>
    <w:pPr>
      <w:keepLines/>
      <w:spacing w:after="120" w:line="240" w:lineRule="atLeast"/>
      <w:ind w:left="1080" w:hanging="1080"/>
    </w:pPr>
    <w:rPr>
      <w:rFonts w:ascii="Garamond" w:eastAsia="Times New Roman" w:hAnsi="Garamond"/>
      <w:caps/>
      <w:sz w:val="18"/>
      <w:szCs w:val="20"/>
    </w:rPr>
  </w:style>
  <w:style w:type="character" w:customStyle="1" w:styleId="MessageHeaderChar">
    <w:name w:val="Message Header Char"/>
    <w:link w:val="MessageHeader"/>
    <w:semiHidden/>
    <w:rsid w:val="00B55D26"/>
    <w:rPr>
      <w:rFonts w:ascii="Garamond" w:eastAsia="Times New Roman" w:hAnsi="Garamond" w:cs="Times New Roman"/>
      <w:caps/>
      <w:sz w:val="18"/>
      <w:szCs w:val="20"/>
    </w:rPr>
  </w:style>
  <w:style w:type="character" w:customStyle="1" w:styleId="MessageHeaderLabel">
    <w:name w:val="Message Header Label"/>
    <w:rsid w:val="00B55D26"/>
    <w:rPr>
      <w:b/>
      <w:sz w:val="18"/>
    </w:rPr>
  </w:style>
  <w:style w:type="paragraph" w:customStyle="1" w:styleId="Default">
    <w:name w:val="Default"/>
    <w:rsid w:val="00092DA1"/>
    <w:pPr>
      <w:autoSpaceDE w:val="0"/>
      <w:autoSpaceDN w:val="0"/>
      <w:adjustRightInd w:val="0"/>
    </w:pPr>
    <w:rPr>
      <w:rFonts w:ascii="Times New Roman" w:hAnsi="Times New Roman"/>
      <w:color w:val="000000"/>
      <w:sz w:val="24"/>
      <w:szCs w:val="24"/>
    </w:rPr>
  </w:style>
  <w:style w:type="paragraph" w:styleId="PlainText">
    <w:name w:val="Plain Text"/>
    <w:basedOn w:val="Normal"/>
    <w:link w:val="PlainTextChar"/>
    <w:uiPriority w:val="99"/>
    <w:unhideWhenUsed/>
    <w:rsid w:val="00A66922"/>
    <w:rPr>
      <w:rFonts w:ascii="Arial" w:eastAsia="Times New Roman" w:hAnsi="Arial"/>
      <w:sz w:val="20"/>
      <w:szCs w:val="21"/>
    </w:rPr>
  </w:style>
  <w:style w:type="character" w:customStyle="1" w:styleId="PlainTextChar">
    <w:name w:val="Plain Text Char"/>
    <w:link w:val="PlainText"/>
    <w:uiPriority w:val="99"/>
    <w:rsid w:val="00A66922"/>
    <w:rPr>
      <w:rFonts w:ascii="Arial" w:eastAsia="Times New Roman" w:hAnsi="Arial"/>
      <w:szCs w:val="21"/>
    </w:rPr>
  </w:style>
  <w:style w:type="paragraph" w:customStyle="1" w:styleId="CM7">
    <w:name w:val="CM7"/>
    <w:basedOn w:val="Default"/>
    <w:next w:val="Default"/>
    <w:uiPriority w:val="99"/>
    <w:rsid w:val="002A0970"/>
    <w:rPr>
      <w:rFonts w:eastAsia="Times New Roman"/>
      <w:color w:val="auto"/>
    </w:rPr>
  </w:style>
  <w:style w:type="character" w:styleId="FollowedHyperlink">
    <w:name w:val="FollowedHyperlink"/>
    <w:uiPriority w:val="99"/>
    <w:semiHidden/>
    <w:unhideWhenUsed/>
    <w:rsid w:val="00751748"/>
    <w:rPr>
      <w:color w:val="800080"/>
      <w:u w:val="single"/>
    </w:rPr>
  </w:style>
  <w:style w:type="paragraph" w:styleId="EndnoteText">
    <w:name w:val="endnote text"/>
    <w:basedOn w:val="Normal"/>
    <w:link w:val="EndnoteTextChar"/>
    <w:uiPriority w:val="99"/>
    <w:semiHidden/>
    <w:unhideWhenUsed/>
    <w:rsid w:val="00EA46EB"/>
    <w:rPr>
      <w:sz w:val="20"/>
      <w:szCs w:val="20"/>
    </w:rPr>
  </w:style>
  <w:style w:type="character" w:customStyle="1" w:styleId="EndnoteTextChar">
    <w:name w:val="Endnote Text Char"/>
    <w:basedOn w:val="DefaultParagraphFont"/>
    <w:link w:val="EndnoteText"/>
    <w:uiPriority w:val="99"/>
    <w:semiHidden/>
    <w:rsid w:val="00EA46EB"/>
  </w:style>
  <w:style w:type="character" w:styleId="EndnoteReference">
    <w:name w:val="endnote reference"/>
    <w:uiPriority w:val="99"/>
    <w:semiHidden/>
    <w:unhideWhenUsed/>
    <w:rsid w:val="00EA46EB"/>
    <w:rPr>
      <w:vertAlign w:val="superscript"/>
    </w:rPr>
  </w:style>
  <w:style w:type="character" w:customStyle="1" w:styleId="Heading1Char">
    <w:name w:val="Heading 1 Char"/>
    <w:basedOn w:val="DefaultParagraphFont"/>
    <w:link w:val="Heading1"/>
    <w:uiPriority w:val="9"/>
    <w:rsid w:val="00F47A75"/>
    <w:rPr>
      <w:rFonts w:ascii="Times New Roman" w:eastAsia="Times New Roman" w:hAnsi="Times New Roman" w:cs="Times New Roman"/>
      <w:b/>
      <w:bCs/>
      <w:kern w:val="32"/>
      <w:sz w:val="24"/>
      <w:szCs w:val="32"/>
    </w:rPr>
  </w:style>
  <w:style w:type="character" w:styleId="LineNumber">
    <w:name w:val="line number"/>
    <w:basedOn w:val="DefaultParagraphFont"/>
    <w:uiPriority w:val="99"/>
    <w:semiHidden/>
    <w:unhideWhenUsed/>
    <w:rsid w:val="000729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579380">
      <w:bodyDiv w:val="1"/>
      <w:marLeft w:val="0"/>
      <w:marRight w:val="0"/>
      <w:marTop w:val="0"/>
      <w:marBottom w:val="0"/>
      <w:divBdr>
        <w:top w:val="none" w:sz="0" w:space="0" w:color="auto"/>
        <w:left w:val="none" w:sz="0" w:space="0" w:color="auto"/>
        <w:bottom w:val="none" w:sz="0" w:space="0" w:color="auto"/>
        <w:right w:val="none" w:sz="0" w:space="0" w:color="auto"/>
      </w:divBdr>
    </w:div>
    <w:div w:id="122042858">
      <w:bodyDiv w:val="1"/>
      <w:marLeft w:val="0"/>
      <w:marRight w:val="0"/>
      <w:marTop w:val="0"/>
      <w:marBottom w:val="0"/>
      <w:divBdr>
        <w:top w:val="none" w:sz="0" w:space="0" w:color="auto"/>
        <w:left w:val="none" w:sz="0" w:space="0" w:color="auto"/>
        <w:bottom w:val="none" w:sz="0" w:space="0" w:color="auto"/>
        <w:right w:val="none" w:sz="0" w:space="0" w:color="auto"/>
      </w:divBdr>
    </w:div>
    <w:div w:id="169412416">
      <w:bodyDiv w:val="1"/>
      <w:marLeft w:val="0"/>
      <w:marRight w:val="0"/>
      <w:marTop w:val="0"/>
      <w:marBottom w:val="0"/>
      <w:divBdr>
        <w:top w:val="none" w:sz="0" w:space="0" w:color="auto"/>
        <w:left w:val="none" w:sz="0" w:space="0" w:color="auto"/>
        <w:bottom w:val="none" w:sz="0" w:space="0" w:color="auto"/>
        <w:right w:val="none" w:sz="0" w:space="0" w:color="auto"/>
      </w:divBdr>
    </w:div>
    <w:div w:id="214004490">
      <w:bodyDiv w:val="1"/>
      <w:marLeft w:val="0"/>
      <w:marRight w:val="0"/>
      <w:marTop w:val="0"/>
      <w:marBottom w:val="0"/>
      <w:divBdr>
        <w:top w:val="none" w:sz="0" w:space="0" w:color="auto"/>
        <w:left w:val="none" w:sz="0" w:space="0" w:color="auto"/>
        <w:bottom w:val="none" w:sz="0" w:space="0" w:color="auto"/>
        <w:right w:val="none" w:sz="0" w:space="0" w:color="auto"/>
      </w:divBdr>
    </w:div>
    <w:div w:id="251939431">
      <w:bodyDiv w:val="1"/>
      <w:marLeft w:val="0"/>
      <w:marRight w:val="0"/>
      <w:marTop w:val="0"/>
      <w:marBottom w:val="0"/>
      <w:divBdr>
        <w:top w:val="none" w:sz="0" w:space="0" w:color="auto"/>
        <w:left w:val="none" w:sz="0" w:space="0" w:color="auto"/>
        <w:bottom w:val="none" w:sz="0" w:space="0" w:color="auto"/>
        <w:right w:val="none" w:sz="0" w:space="0" w:color="auto"/>
      </w:divBdr>
    </w:div>
    <w:div w:id="319113303">
      <w:bodyDiv w:val="1"/>
      <w:marLeft w:val="0"/>
      <w:marRight w:val="0"/>
      <w:marTop w:val="0"/>
      <w:marBottom w:val="0"/>
      <w:divBdr>
        <w:top w:val="none" w:sz="0" w:space="0" w:color="auto"/>
        <w:left w:val="none" w:sz="0" w:space="0" w:color="auto"/>
        <w:bottom w:val="none" w:sz="0" w:space="0" w:color="auto"/>
        <w:right w:val="none" w:sz="0" w:space="0" w:color="auto"/>
      </w:divBdr>
    </w:div>
    <w:div w:id="453600405">
      <w:bodyDiv w:val="1"/>
      <w:marLeft w:val="0"/>
      <w:marRight w:val="0"/>
      <w:marTop w:val="0"/>
      <w:marBottom w:val="0"/>
      <w:divBdr>
        <w:top w:val="none" w:sz="0" w:space="0" w:color="auto"/>
        <w:left w:val="none" w:sz="0" w:space="0" w:color="auto"/>
        <w:bottom w:val="none" w:sz="0" w:space="0" w:color="auto"/>
        <w:right w:val="none" w:sz="0" w:space="0" w:color="auto"/>
      </w:divBdr>
    </w:div>
    <w:div w:id="460654912">
      <w:bodyDiv w:val="1"/>
      <w:marLeft w:val="0"/>
      <w:marRight w:val="0"/>
      <w:marTop w:val="0"/>
      <w:marBottom w:val="0"/>
      <w:divBdr>
        <w:top w:val="none" w:sz="0" w:space="0" w:color="auto"/>
        <w:left w:val="none" w:sz="0" w:space="0" w:color="auto"/>
        <w:bottom w:val="none" w:sz="0" w:space="0" w:color="auto"/>
        <w:right w:val="none" w:sz="0" w:space="0" w:color="auto"/>
      </w:divBdr>
    </w:div>
    <w:div w:id="554656526">
      <w:bodyDiv w:val="1"/>
      <w:marLeft w:val="0"/>
      <w:marRight w:val="0"/>
      <w:marTop w:val="0"/>
      <w:marBottom w:val="0"/>
      <w:divBdr>
        <w:top w:val="none" w:sz="0" w:space="0" w:color="auto"/>
        <w:left w:val="none" w:sz="0" w:space="0" w:color="auto"/>
        <w:bottom w:val="none" w:sz="0" w:space="0" w:color="auto"/>
        <w:right w:val="none" w:sz="0" w:space="0" w:color="auto"/>
      </w:divBdr>
    </w:div>
    <w:div w:id="597713667">
      <w:bodyDiv w:val="1"/>
      <w:marLeft w:val="0"/>
      <w:marRight w:val="0"/>
      <w:marTop w:val="0"/>
      <w:marBottom w:val="0"/>
      <w:divBdr>
        <w:top w:val="none" w:sz="0" w:space="0" w:color="auto"/>
        <w:left w:val="none" w:sz="0" w:space="0" w:color="auto"/>
        <w:bottom w:val="none" w:sz="0" w:space="0" w:color="auto"/>
        <w:right w:val="none" w:sz="0" w:space="0" w:color="auto"/>
      </w:divBdr>
    </w:div>
    <w:div w:id="601568798">
      <w:bodyDiv w:val="1"/>
      <w:marLeft w:val="0"/>
      <w:marRight w:val="0"/>
      <w:marTop w:val="0"/>
      <w:marBottom w:val="0"/>
      <w:divBdr>
        <w:top w:val="none" w:sz="0" w:space="0" w:color="auto"/>
        <w:left w:val="none" w:sz="0" w:space="0" w:color="auto"/>
        <w:bottom w:val="none" w:sz="0" w:space="0" w:color="auto"/>
        <w:right w:val="none" w:sz="0" w:space="0" w:color="auto"/>
      </w:divBdr>
    </w:div>
    <w:div w:id="639384685">
      <w:bodyDiv w:val="1"/>
      <w:marLeft w:val="0"/>
      <w:marRight w:val="0"/>
      <w:marTop w:val="0"/>
      <w:marBottom w:val="0"/>
      <w:divBdr>
        <w:top w:val="none" w:sz="0" w:space="0" w:color="auto"/>
        <w:left w:val="none" w:sz="0" w:space="0" w:color="auto"/>
        <w:bottom w:val="none" w:sz="0" w:space="0" w:color="auto"/>
        <w:right w:val="none" w:sz="0" w:space="0" w:color="auto"/>
      </w:divBdr>
    </w:div>
    <w:div w:id="676538089">
      <w:bodyDiv w:val="1"/>
      <w:marLeft w:val="0"/>
      <w:marRight w:val="0"/>
      <w:marTop w:val="0"/>
      <w:marBottom w:val="0"/>
      <w:divBdr>
        <w:top w:val="none" w:sz="0" w:space="0" w:color="auto"/>
        <w:left w:val="none" w:sz="0" w:space="0" w:color="auto"/>
        <w:bottom w:val="none" w:sz="0" w:space="0" w:color="auto"/>
        <w:right w:val="none" w:sz="0" w:space="0" w:color="auto"/>
      </w:divBdr>
    </w:div>
    <w:div w:id="720522914">
      <w:bodyDiv w:val="1"/>
      <w:marLeft w:val="0"/>
      <w:marRight w:val="0"/>
      <w:marTop w:val="0"/>
      <w:marBottom w:val="0"/>
      <w:divBdr>
        <w:top w:val="none" w:sz="0" w:space="0" w:color="auto"/>
        <w:left w:val="none" w:sz="0" w:space="0" w:color="auto"/>
        <w:bottom w:val="none" w:sz="0" w:space="0" w:color="auto"/>
        <w:right w:val="none" w:sz="0" w:space="0" w:color="auto"/>
      </w:divBdr>
    </w:div>
    <w:div w:id="729841421">
      <w:bodyDiv w:val="1"/>
      <w:marLeft w:val="0"/>
      <w:marRight w:val="0"/>
      <w:marTop w:val="0"/>
      <w:marBottom w:val="0"/>
      <w:divBdr>
        <w:top w:val="none" w:sz="0" w:space="0" w:color="auto"/>
        <w:left w:val="none" w:sz="0" w:space="0" w:color="auto"/>
        <w:bottom w:val="none" w:sz="0" w:space="0" w:color="auto"/>
        <w:right w:val="none" w:sz="0" w:space="0" w:color="auto"/>
      </w:divBdr>
    </w:div>
    <w:div w:id="742796877">
      <w:bodyDiv w:val="1"/>
      <w:marLeft w:val="0"/>
      <w:marRight w:val="0"/>
      <w:marTop w:val="0"/>
      <w:marBottom w:val="0"/>
      <w:divBdr>
        <w:top w:val="none" w:sz="0" w:space="0" w:color="auto"/>
        <w:left w:val="none" w:sz="0" w:space="0" w:color="auto"/>
        <w:bottom w:val="none" w:sz="0" w:space="0" w:color="auto"/>
        <w:right w:val="none" w:sz="0" w:space="0" w:color="auto"/>
      </w:divBdr>
    </w:div>
    <w:div w:id="783697621">
      <w:bodyDiv w:val="1"/>
      <w:marLeft w:val="0"/>
      <w:marRight w:val="0"/>
      <w:marTop w:val="0"/>
      <w:marBottom w:val="0"/>
      <w:divBdr>
        <w:top w:val="none" w:sz="0" w:space="0" w:color="auto"/>
        <w:left w:val="none" w:sz="0" w:space="0" w:color="auto"/>
        <w:bottom w:val="none" w:sz="0" w:space="0" w:color="auto"/>
        <w:right w:val="none" w:sz="0" w:space="0" w:color="auto"/>
      </w:divBdr>
    </w:div>
    <w:div w:id="872962567">
      <w:bodyDiv w:val="1"/>
      <w:marLeft w:val="0"/>
      <w:marRight w:val="0"/>
      <w:marTop w:val="0"/>
      <w:marBottom w:val="0"/>
      <w:divBdr>
        <w:top w:val="none" w:sz="0" w:space="0" w:color="auto"/>
        <w:left w:val="none" w:sz="0" w:space="0" w:color="auto"/>
        <w:bottom w:val="none" w:sz="0" w:space="0" w:color="auto"/>
        <w:right w:val="none" w:sz="0" w:space="0" w:color="auto"/>
      </w:divBdr>
    </w:div>
    <w:div w:id="879708737">
      <w:bodyDiv w:val="1"/>
      <w:marLeft w:val="0"/>
      <w:marRight w:val="0"/>
      <w:marTop w:val="0"/>
      <w:marBottom w:val="0"/>
      <w:divBdr>
        <w:top w:val="none" w:sz="0" w:space="0" w:color="auto"/>
        <w:left w:val="none" w:sz="0" w:space="0" w:color="auto"/>
        <w:bottom w:val="none" w:sz="0" w:space="0" w:color="auto"/>
        <w:right w:val="none" w:sz="0" w:space="0" w:color="auto"/>
      </w:divBdr>
    </w:div>
    <w:div w:id="899251995">
      <w:bodyDiv w:val="1"/>
      <w:marLeft w:val="0"/>
      <w:marRight w:val="0"/>
      <w:marTop w:val="0"/>
      <w:marBottom w:val="0"/>
      <w:divBdr>
        <w:top w:val="none" w:sz="0" w:space="0" w:color="auto"/>
        <w:left w:val="none" w:sz="0" w:space="0" w:color="auto"/>
        <w:bottom w:val="none" w:sz="0" w:space="0" w:color="auto"/>
        <w:right w:val="none" w:sz="0" w:space="0" w:color="auto"/>
      </w:divBdr>
    </w:div>
    <w:div w:id="949315088">
      <w:bodyDiv w:val="1"/>
      <w:marLeft w:val="0"/>
      <w:marRight w:val="0"/>
      <w:marTop w:val="0"/>
      <w:marBottom w:val="0"/>
      <w:divBdr>
        <w:top w:val="none" w:sz="0" w:space="0" w:color="auto"/>
        <w:left w:val="none" w:sz="0" w:space="0" w:color="auto"/>
        <w:bottom w:val="none" w:sz="0" w:space="0" w:color="auto"/>
        <w:right w:val="none" w:sz="0" w:space="0" w:color="auto"/>
      </w:divBdr>
    </w:div>
    <w:div w:id="988291800">
      <w:bodyDiv w:val="1"/>
      <w:marLeft w:val="0"/>
      <w:marRight w:val="0"/>
      <w:marTop w:val="0"/>
      <w:marBottom w:val="0"/>
      <w:divBdr>
        <w:top w:val="none" w:sz="0" w:space="0" w:color="auto"/>
        <w:left w:val="none" w:sz="0" w:space="0" w:color="auto"/>
        <w:bottom w:val="none" w:sz="0" w:space="0" w:color="auto"/>
        <w:right w:val="none" w:sz="0" w:space="0" w:color="auto"/>
      </w:divBdr>
    </w:div>
    <w:div w:id="1004361384">
      <w:bodyDiv w:val="1"/>
      <w:marLeft w:val="0"/>
      <w:marRight w:val="0"/>
      <w:marTop w:val="0"/>
      <w:marBottom w:val="0"/>
      <w:divBdr>
        <w:top w:val="none" w:sz="0" w:space="0" w:color="auto"/>
        <w:left w:val="none" w:sz="0" w:space="0" w:color="auto"/>
        <w:bottom w:val="none" w:sz="0" w:space="0" w:color="auto"/>
        <w:right w:val="none" w:sz="0" w:space="0" w:color="auto"/>
      </w:divBdr>
    </w:div>
    <w:div w:id="1004479647">
      <w:bodyDiv w:val="1"/>
      <w:marLeft w:val="0"/>
      <w:marRight w:val="0"/>
      <w:marTop w:val="0"/>
      <w:marBottom w:val="0"/>
      <w:divBdr>
        <w:top w:val="none" w:sz="0" w:space="0" w:color="auto"/>
        <w:left w:val="none" w:sz="0" w:space="0" w:color="auto"/>
        <w:bottom w:val="none" w:sz="0" w:space="0" w:color="auto"/>
        <w:right w:val="none" w:sz="0" w:space="0" w:color="auto"/>
      </w:divBdr>
    </w:div>
    <w:div w:id="1118257796">
      <w:bodyDiv w:val="1"/>
      <w:marLeft w:val="0"/>
      <w:marRight w:val="0"/>
      <w:marTop w:val="0"/>
      <w:marBottom w:val="0"/>
      <w:divBdr>
        <w:top w:val="none" w:sz="0" w:space="0" w:color="auto"/>
        <w:left w:val="none" w:sz="0" w:space="0" w:color="auto"/>
        <w:bottom w:val="none" w:sz="0" w:space="0" w:color="auto"/>
        <w:right w:val="none" w:sz="0" w:space="0" w:color="auto"/>
      </w:divBdr>
    </w:div>
    <w:div w:id="1142845472">
      <w:bodyDiv w:val="1"/>
      <w:marLeft w:val="0"/>
      <w:marRight w:val="0"/>
      <w:marTop w:val="0"/>
      <w:marBottom w:val="0"/>
      <w:divBdr>
        <w:top w:val="none" w:sz="0" w:space="0" w:color="auto"/>
        <w:left w:val="none" w:sz="0" w:space="0" w:color="auto"/>
        <w:bottom w:val="none" w:sz="0" w:space="0" w:color="auto"/>
        <w:right w:val="none" w:sz="0" w:space="0" w:color="auto"/>
      </w:divBdr>
    </w:div>
    <w:div w:id="1232082160">
      <w:bodyDiv w:val="1"/>
      <w:marLeft w:val="0"/>
      <w:marRight w:val="0"/>
      <w:marTop w:val="0"/>
      <w:marBottom w:val="0"/>
      <w:divBdr>
        <w:top w:val="none" w:sz="0" w:space="0" w:color="auto"/>
        <w:left w:val="none" w:sz="0" w:space="0" w:color="auto"/>
        <w:bottom w:val="none" w:sz="0" w:space="0" w:color="auto"/>
        <w:right w:val="none" w:sz="0" w:space="0" w:color="auto"/>
      </w:divBdr>
    </w:div>
    <w:div w:id="1311448175">
      <w:bodyDiv w:val="1"/>
      <w:marLeft w:val="0"/>
      <w:marRight w:val="0"/>
      <w:marTop w:val="0"/>
      <w:marBottom w:val="0"/>
      <w:divBdr>
        <w:top w:val="none" w:sz="0" w:space="0" w:color="auto"/>
        <w:left w:val="none" w:sz="0" w:space="0" w:color="auto"/>
        <w:bottom w:val="none" w:sz="0" w:space="0" w:color="auto"/>
        <w:right w:val="none" w:sz="0" w:space="0" w:color="auto"/>
      </w:divBdr>
    </w:div>
    <w:div w:id="1356080068">
      <w:bodyDiv w:val="1"/>
      <w:marLeft w:val="0"/>
      <w:marRight w:val="0"/>
      <w:marTop w:val="0"/>
      <w:marBottom w:val="0"/>
      <w:divBdr>
        <w:top w:val="none" w:sz="0" w:space="0" w:color="auto"/>
        <w:left w:val="none" w:sz="0" w:space="0" w:color="auto"/>
        <w:bottom w:val="none" w:sz="0" w:space="0" w:color="auto"/>
        <w:right w:val="none" w:sz="0" w:space="0" w:color="auto"/>
      </w:divBdr>
    </w:div>
    <w:div w:id="1365011324">
      <w:bodyDiv w:val="1"/>
      <w:marLeft w:val="0"/>
      <w:marRight w:val="0"/>
      <w:marTop w:val="0"/>
      <w:marBottom w:val="0"/>
      <w:divBdr>
        <w:top w:val="none" w:sz="0" w:space="0" w:color="auto"/>
        <w:left w:val="none" w:sz="0" w:space="0" w:color="auto"/>
        <w:bottom w:val="none" w:sz="0" w:space="0" w:color="auto"/>
        <w:right w:val="none" w:sz="0" w:space="0" w:color="auto"/>
      </w:divBdr>
    </w:div>
    <w:div w:id="1484472269">
      <w:bodyDiv w:val="1"/>
      <w:marLeft w:val="0"/>
      <w:marRight w:val="0"/>
      <w:marTop w:val="0"/>
      <w:marBottom w:val="0"/>
      <w:divBdr>
        <w:top w:val="none" w:sz="0" w:space="0" w:color="auto"/>
        <w:left w:val="none" w:sz="0" w:space="0" w:color="auto"/>
        <w:bottom w:val="none" w:sz="0" w:space="0" w:color="auto"/>
        <w:right w:val="none" w:sz="0" w:space="0" w:color="auto"/>
      </w:divBdr>
    </w:div>
    <w:div w:id="1555191502">
      <w:bodyDiv w:val="1"/>
      <w:marLeft w:val="0"/>
      <w:marRight w:val="0"/>
      <w:marTop w:val="0"/>
      <w:marBottom w:val="0"/>
      <w:divBdr>
        <w:top w:val="none" w:sz="0" w:space="0" w:color="auto"/>
        <w:left w:val="none" w:sz="0" w:space="0" w:color="auto"/>
        <w:bottom w:val="none" w:sz="0" w:space="0" w:color="auto"/>
        <w:right w:val="none" w:sz="0" w:space="0" w:color="auto"/>
      </w:divBdr>
    </w:div>
    <w:div w:id="1567642470">
      <w:bodyDiv w:val="1"/>
      <w:marLeft w:val="0"/>
      <w:marRight w:val="0"/>
      <w:marTop w:val="0"/>
      <w:marBottom w:val="0"/>
      <w:divBdr>
        <w:top w:val="none" w:sz="0" w:space="0" w:color="auto"/>
        <w:left w:val="none" w:sz="0" w:space="0" w:color="auto"/>
        <w:bottom w:val="none" w:sz="0" w:space="0" w:color="auto"/>
        <w:right w:val="none" w:sz="0" w:space="0" w:color="auto"/>
      </w:divBdr>
    </w:div>
    <w:div w:id="1608152071">
      <w:bodyDiv w:val="1"/>
      <w:marLeft w:val="0"/>
      <w:marRight w:val="0"/>
      <w:marTop w:val="0"/>
      <w:marBottom w:val="0"/>
      <w:divBdr>
        <w:top w:val="none" w:sz="0" w:space="0" w:color="auto"/>
        <w:left w:val="none" w:sz="0" w:space="0" w:color="auto"/>
        <w:bottom w:val="none" w:sz="0" w:space="0" w:color="auto"/>
        <w:right w:val="none" w:sz="0" w:space="0" w:color="auto"/>
      </w:divBdr>
    </w:div>
    <w:div w:id="1631327201">
      <w:bodyDiv w:val="1"/>
      <w:marLeft w:val="0"/>
      <w:marRight w:val="0"/>
      <w:marTop w:val="0"/>
      <w:marBottom w:val="0"/>
      <w:divBdr>
        <w:top w:val="none" w:sz="0" w:space="0" w:color="auto"/>
        <w:left w:val="none" w:sz="0" w:space="0" w:color="auto"/>
        <w:bottom w:val="none" w:sz="0" w:space="0" w:color="auto"/>
        <w:right w:val="none" w:sz="0" w:space="0" w:color="auto"/>
      </w:divBdr>
    </w:div>
    <w:div w:id="1649165878">
      <w:bodyDiv w:val="1"/>
      <w:marLeft w:val="0"/>
      <w:marRight w:val="0"/>
      <w:marTop w:val="0"/>
      <w:marBottom w:val="0"/>
      <w:divBdr>
        <w:top w:val="none" w:sz="0" w:space="0" w:color="auto"/>
        <w:left w:val="none" w:sz="0" w:space="0" w:color="auto"/>
        <w:bottom w:val="none" w:sz="0" w:space="0" w:color="auto"/>
        <w:right w:val="none" w:sz="0" w:space="0" w:color="auto"/>
      </w:divBdr>
    </w:div>
    <w:div w:id="1683773905">
      <w:bodyDiv w:val="1"/>
      <w:marLeft w:val="0"/>
      <w:marRight w:val="0"/>
      <w:marTop w:val="0"/>
      <w:marBottom w:val="0"/>
      <w:divBdr>
        <w:top w:val="none" w:sz="0" w:space="0" w:color="auto"/>
        <w:left w:val="none" w:sz="0" w:space="0" w:color="auto"/>
        <w:bottom w:val="none" w:sz="0" w:space="0" w:color="auto"/>
        <w:right w:val="none" w:sz="0" w:space="0" w:color="auto"/>
      </w:divBdr>
    </w:div>
    <w:div w:id="1723287648">
      <w:bodyDiv w:val="1"/>
      <w:marLeft w:val="0"/>
      <w:marRight w:val="0"/>
      <w:marTop w:val="0"/>
      <w:marBottom w:val="0"/>
      <w:divBdr>
        <w:top w:val="none" w:sz="0" w:space="0" w:color="auto"/>
        <w:left w:val="none" w:sz="0" w:space="0" w:color="auto"/>
        <w:bottom w:val="none" w:sz="0" w:space="0" w:color="auto"/>
        <w:right w:val="none" w:sz="0" w:space="0" w:color="auto"/>
      </w:divBdr>
    </w:div>
    <w:div w:id="1772116957">
      <w:bodyDiv w:val="1"/>
      <w:marLeft w:val="0"/>
      <w:marRight w:val="0"/>
      <w:marTop w:val="0"/>
      <w:marBottom w:val="0"/>
      <w:divBdr>
        <w:top w:val="none" w:sz="0" w:space="0" w:color="auto"/>
        <w:left w:val="none" w:sz="0" w:space="0" w:color="auto"/>
        <w:bottom w:val="none" w:sz="0" w:space="0" w:color="auto"/>
        <w:right w:val="none" w:sz="0" w:space="0" w:color="auto"/>
      </w:divBdr>
    </w:div>
    <w:div w:id="1772583638">
      <w:bodyDiv w:val="1"/>
      <w:marLeft w:val="0"/>
      <w:marRight w:val="0"/>
      <w:marTop w:val="0"/>
      <w:marBottom w:val="0"/>
      <w:divBdr>
        <w:top w:val="none" w:sz="0" w:space="0" w:color="auto"/>
        <w:left w:val="none" w:sz="0" w:space="0" w:color="auto"/>
        <w:bottom w:val="none" w:sz="0" w:space="0" w:color="auto"/>
        <w:right w:val="none" w:sz="0" w:space="0" w:color="auto"/>
      </w:divBdr>
    </w:div>
    <w:div w:id="1795245473">
      <w:bodyDiv w:val="1"/>
      <w:marLeft w:val="0"/>
      <w:marRight w:val="0"/>
      <w:marTop w:val="0"/>
      <w:marBottom w:val="0"/>
      <w:divBdr>
        <w:top w:val="none" w:sz="0" w:space="0" w:color="auto"/>
        <w:left w:val="none" w:sz="0" w:space="0" w:color="auto"/>
        <w:bottom w:val="none" w:sz="0" w:space="0" w:color="auto"/>
        <w:right w:val="none" w:sz="0" w:space="0" w:color="auto"/>
      </w:divBdr>
    </w:div>
    <w:div w:id="1833638450">
      <w:bodyDiv w:val="1"/>
      <w:marLeft w:val="0"/>
      <w:marRight w:val="0"/>
      <w:marTop w:val="0"/>
      <w:marBottom w:val="0"/>
      <w:divBdr>
        <w:top w:val="none" w:sz="0" w:space="0" w:color="auto"/>
        <w:left w:val="none" w:sz="0" w:space="0" w:color="auto"/>
        <w:bottom w:val="none" w:sz="0" w:space="0" w:color="auto"/>
        <w:right w:val="none" w:sz="0" w:space="0" w:color="auto"/>
      </w:divBdr>
    </w:div>
    <w:div w:id="1880047630">
      <w:bodyDiv w:val="1"/>
      <w:marLeft w:val="0"/>
      <w:marRight w:val="0"/>
      <w:marTop w:val="0"/>
      <w:marBottom w:val="0"/>
      <w:divBdr>
        <w:top w:val="none" w:sz="0" w:space="0" w:color="auto"/>
        <w:left w:val="none" w:sz="0" w:space="0" w:color="auto"/>
        <w:bottom w:val="none" w:sz="0" w:space="0" w:color="auto"/>
        <w:right w:val="none" w:sz="0" w:space="0" w:color="auto"/>
      </w:divBdr>
    </w:div>
    <w:div w:id="1928997540">
      <w:bodyDiv w:val="1"/>
      <w:marLeft w:val="0"/>
      <w:marRight w:val="0"/>
      <w:marTop w:val="0"/>
      <w:marBottom w:val="0"/>
      <w:divBdr>
        <w:top w:val="none" w:sz="0" w:space="0" w:color="auto"/>
        <w:left w:val="none" w:sz="0" w:space="0" w:color="auto"/>
        <w:bottom w:val="none" w:sz="0" w:space="0" w:color="auto"/>
        <w:right w:val="none" w:sz="0" w:space="0" w:color="auto"/>
      </w:divBdr>
    </w:div>
    <w:div w:id="1940600558">
      <w:bodyDiv w:val="1"/>
      <w:marLeft w:val="0"/>
      <w:marRight w:val="0"/>
      <w:marTop w:val="0"/>
      <w:marBottom w:val="0"/>
      <w:divBdr>
        <w:top w:val="none" w:sz="0" w:space="0" w:color="auto"/>
        <w:left w:val="none" w:sz="0" w:space="0" w:color="auto"/>
        <w:bottom w:val="none" w:sz="0" w:space="0" w:color="auto"/>
        <w:right w:val="none" w:sz="0" w:space="0" w:color="auto"/>
      </w:divBdr>
    </w:div>
    <w:div w:id="2002157477">
      <w:bodyDiv w:val="1"/>
      <w:marLeft w:val="0"/>
      <w:marRight w:val="0"/>
      <w:marTop w:val="0"/>
      <w:marBottom w:val="0"/>
      <w:divBdr>
        <w:top w:val="none" w:sz="0" w:space="0" w:color="auto"/>
        <w:left w:val="none" w:sz="0" w:space="0" w:color="auto"/>
        <w:bottom w:val="none" w:sz="0" w:space="0" w:color="auto"/>
        <w:right w:val="none" w:sz="0" w:space="0" w:color="auto"/>
      </w:divBdr>
    </w:div>
    <w:div w:id="2018190510">
      <w:bodyDiv w:val="1"/>
      <w:marLeft w:val="0"/>
      <w:marRight w:val="0"/>
      <w:marTop w:val="0"/>
      <w:marBottom w:val="0"/>
      <w:divBdr>
        <w:top w:val="none" w:sz="0" w:space="0" w:color="auto"/>
        <w:left w:val="none" w:sz="0" w:space="0" w:color="auto"/>
        <w:bottom w:val="none" w:sz="0" w:space="0" w:color="auto"/>
        <w:right w:val="none" w:sz="0" w:space="0" w:color="auto"/>
      </w:divBdr>
    </w:div>
    <w:div w:id="2063822239">
      <w:bodyDiv w:val="1"/>
      <w:marLeft w:val="0"/>
      <w:marRight w:val="0"/>
      <w:marTop w:val="0"/>
      <w:marBottom w:val="0"/>
      <w:divBdr>
        <w:top w:val="none" w:sz="0" w:space="0" w:color="auto"/>
        <w:left w:val="none" w:sz="0" w:space="0" w:color="auto"/>
        <w:bottom w:val="none" w:sz="0" w:space="0" w:color="auto"/>
        <w:right w:val="none" w:sz="0" w:space="0" w:color="auto"/>
      </w:divBdr>
    </w:div>
    <w:div w:id="2087418208">
      <w:bodyDiv w:val="1"/>
      <w:marLeft w:val="0"/>
      <w:marRight w:val="0"/>
      <w:marTop w:val="0"/>
      <w:marBottom w:val="0"/>
      <w:divBdr>
        <w:top w:val="none" w:sz="0" w:space="0" w:color="auto"/>
        <w:left w:val="none" w:sz="0" w:space="0" w:color="auto"/>
        <w:bottom w:val="none" w:sz="0" w:space="0" w:color="auto"/>
        <w:right w:val="none" w:sz="0" w:space="0" w:color="auto"/>
      </w:divBdr>
    </w:div>
    <w:div w:id="2088571783">
      <w:bodyDiv w:val="1"/>
      <w:marLeft w:val="0"/>
      <w:marRight w:val="0"/>
      <w:marTop w:val="0"/>
      <w:marBottom w:val="0"/>
      <w:divBdr>
        <w:top w:val="none" w:sz="0" w:space="0" w:color="auto"/>
        <w:left w:val="none" w:sz="0" w:space="0" w:color="auto"/>
        <w:bottom w:val="none" w:sz="0" w:space="0" w:color="auto"/>
        <w:right w:val="none" w:sz="0" w:space="0" w:color="auto"/>
      </w:divBdr>
    </w:div>
    <w:div w:id="2100447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urners\Desktop\PRRIP%20Memo%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documentManagement>
    <_Source xmlns="http://schemas.microsoft.com/sharepoint/v3/fields" xsi:nil="true"/>
    <PRRIP_x0020_Document_x0020_Publication_x0020_Level xmlns="cf521744-3b04-41f0-a60c-531e85d79deb">Draft</PRRIP_x0020_Document_x0020_Publication_x0020_Level>
    <PRRIP_x0020_Can_x0020_Publicly_x0020_Share xmlns="cf521744-3b04-41f0-a60c-531e85d79deb">false</PRRIP_x0020_Can_x0020_Publicly_x0020_Share>
    <PRRIP_x0020_Target_x0020_Species xmlns="cf521744-3b04-41f0-a60c-531e85d79deb">Not Applicable</PRRIP_x0020_Target_x0020_Species>
    <PRRIPCommitteeAcronym xmlns="cf521744-3b04-41f0-a60c-531e85d79deb">EDO</PRRIPCommitteeAcronym>
    <Depletions_x0020_Plan_x0020_Signatory xmlns="cf521744-3b04-41f0-a60c-531e85d79deb" xsi:nil="true"/>
    <PRRIP_x0020_Document_x0020_Category xmlns="cf521744-3b04-41f0-a60c-531e85d79deb">Committee</PRRIP_x0020_Document_x0020_Category>
    <_Contributor xmlns="http://schemas.microsoft.com/sharepoint/v3/fields" xsi:nil="true"/>
    <PRRIP_x0020_Area_x0020_of_x0020_Focus xmlns="cf521744-3b04-41f0-a60c-531e85d79deb">Water</PRRIP_x0020_Area_x0020_of_x0020_Focus>
    <Publication_x0020_Date xmlns="cf521744-3b04-41f0-a60c-531e85d79deb">2013-01-02T06:00:00+00:00</Publication_x0020_Date>
    <Water_x0020_Category xmlns="cf521744-3b04-41f0-a60c-531e85d79deb">General</Water_x0020_Category>
    <PRRIP_x0020_Document_x0020_Type_x0020_Classification xmlns="cf521744-3b04-41f0-a60c-531e85d79deb">Other</PRRIP_x0020_Document_x0020_Type_x0020_Classification>
    <_Publisher xmlns="694edf55-823d-4bc7-a8d3-3ef5c79e931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PRRIP Root Document Content Type" ma:contentTypeID="0x010100B2B6060726950549BF65FD5ABA6497AE00E4D57558CD132E4EA6BBBB9DBAA09CE6" ma:contentTypeVersion="20" ma:contentTypeDescription="Root content type to be used for generation of extended/refined content types for PRRIP and its committees." ma:contentTypeScope="" ma:versionID="5823b7d75e6a749bdd61904497bd994a">
  <xsd:schema xmlns:xsd="http://www.w3.org/2001/XMLSchema" xmlns:p="http://schemas.microsoft.com/office/2006/metadata/properties" xmlns:ns2="http://schemas.microsoft.com/sharepoint/v3/fields" xmlns:ns3="cf521744-3b04-41f0-a60c-531e85d79deb" xmlns:ns4="694edf55-823d-4bc7-a8d3-3ef5c79e931b" targetNamespace="http://schemas.microsoft.com/office/2006/metadata/properties" ma:root="true" ma:fieldsID="3c7d2c38241705a062accc352771300c" ns2:_="" ns3:_="" ns4:_="">
    <xsd:import namespace="http://schemas.microsoft.com/sharepoint/v3/fields"/>
    <xsd:import namespace="cf521744-3b04-41f0-a60c-531e85d79deb"/>
    <xsd:import namespace="694edf55-823d-4bc7-a8d3-3ef5c79e931b"/>
    <xsd:element name="properties">
      <xsd:complexType>
        <xsd:sequence>
          <xsd:element name="documentManagement">
            <xsd:complexType>
              <xsd:all>
                <xsd:element ref="ns2:_Contributor" minOccurs="0"/>
                <xsd:element ref="ns3:PRRIP_x0020_Document_x0020_Type_x0020_Classification"/>
                <xsd:element ref="ns3:PRRIP_x0020_Document_x0020_Publication_x0020_Level"/>
                <xsd:element ref="ns3:PRRIP_x0020_Document_x0020_Category"/>
                <xsd:element ref="ns3:PRRIP_x0020_Area_x0020_of_x0020_Focus"/>
                <xsd:element ref="ns3:PRRIP_x0020_Can_x0020_Publicly_x0020_Share" minOccurs="0"/>
                <xsd:element ref="ns3:PRRIP_x0020_Target_x0020_Species"/>
                <xsd:element ref="ns2:_Source" minOccurs="0"/>
                <xsd:element ref="ns4:_Publisher" minOccurs="0"/>
                <xsd:element ref="ns3:Publication_x0020_Date" minOccurs="0"/>
                <xsd:element ref="ns3:PRRIPCommitteeAcronym" minOccurs="0"/>
                <xsd:element ref="ns3:Water_x0020_Category" minOccurs="0"/>
                <xsd:element ref="ns3:Depletions_x0020_Plan_x0020_Signatory" minOccurs="0"/>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Contributor" ma:index="3" nillable="true" ma:displayName="Contributors" ma:description="One or more additional authors or contributors.  Field is limited to 255 characters." ma:internalName="_Contributor">
      <xsd:simpleType>
        <xsd:restriction base="dms:Note"/>
      </xsd:simpleType>
    </xsd:element>
    <xsd:element name="_Source" ma:index="10" nillable="true" ma:displayName="Source" ma:description="Document source journal or publication." ma:internalName="_Source">
      <xsd:simpleType>
        <xsd:restriction base="dms:Note"/>
      </xsd:simpleType>
    </xsd:element>
  </xsd:schema>
  <xsd:schema xmlns:xsd="http://www.w3.org/2001/XMLSchema" xmlns:dms="http://schemas.microsoft.com/office/2006/documentManagement/types" targetNamespace="cf521744-3b04-41f0-a60c-531e85d79deb" elementFormDefault="qualified">
    <xsd:import namespace="http://schemas.microsoft.com/office/2006/documentManagement/types"/>
    <xsd:element name="PRRIP_x0020_Document_x0020_Type_x0020_Classification" ma:index="4" ma:displayName="PRRIP Document Type Classification" ma:description="Indicates the PRRIP document type." ma:format="Dropdown" ma:internalName="PRRIP_x0020_Document_x0020_Type_x0020_Classification" ma:readOnly="false">
      <xsd:simpleType>
        <xsd:restriction base="dms:Choice">
          <xsd:enumeration value="Appendix"/>
          <xsd:enumeration value="FAQs"/>
          <xsd:enumeration value="Gathered Data"/>
          <xsd:enumeration value="Meeting Agenda"/>
          <xsd:enumeration value="Meeting Minutes"/>
          <xsd:enumeration value="Picture / Image / Logo"/>
          <xsd:enumeration value="Program Budget"/>
          <xsd:enumeration value="Protocol"/>
          <xsd:enumeration value="Request For Proposal/Quote"/>
          <xsd:enumeration value="Study"/>
          <xsd:enumeration value="Technical Report"/>
          <xsd:enumeration value="Work Plan"/>
          <xsd:enumeration value="Other"/>
        </xsd:restriction>
      </xsd:simpleType>
    </xsd:element>
    <xsd:element name="PRRIP_x0020_Document_x0020_Publication_x0020_Level" ma:index="5" ma:displayName="PRRIP Document Completeness Level" ma:description="Used to indicate the level of versioning regarding prep/publication." ma:format="Dropdown" ma:internalName="PRRIP_x0020_Document_x0020_Publication_x0020_Level">
      <xsd:simpleType>
        <xsd:restriction base="dms:Choice">
          <xsd:enumeration value="Personal Document"/>
          <xsd:enumeration value="Notes / Scratchpad"/>
          <xsd:enumeration value="Draft"/>
          <xsd:enumeration value="For Review / Feedback"/>
          <xsd:enumeration value="Proposed Final"/>
          <xsd:enumeration value="Final"/>
          <xsd:enumeration value="Published for Public"/>
          <xsd:enumeration value="Other"/>
        </xsd:restriction>
      </xsd:simpleType>
    </xsd:element>
    <xsd:element name="PRRIP_x0020_Document_x0020_Category" ma:index="6" ma:displayName="PRRIP Document Category" ma:description="Used to categorize the PRRIP document to a specific program purpose area." ma:format="Dropdown" ma:internalName="PRRIP_x0020_Document_x0020_Category">
      <xsd:simpleType>
        <xsd:restriction base="dms:Choice">
          <xsd:enumeration value="Administrative"/>
          <xsd:enumeration value="Committee"/>
          <xsd:enumeration value="Programmatic"/>
          <xsd:enumeration value="Technical"/>
          <xsd:enumeration value="Other"/>
        </xsd:restriction>
      </xsd:simpleType>
    </xsd:element>
    <xsd:element name="PRRIP_x0020_Area_x0020_of_x0020_Focus" ma:index="7" ma:displayName="PRRIP Area of Focus" ma:default="Other" ma:description="Used to categorize the document's Topical Focus" ma:format="Dropdown" ma:internalName="PRRIP_x0020_Area_x0020_of_x0020_Focus">
      <xsd:simpleType>
        <xsd:restriction base="dms:Choice">
          <xsd:enumeration value="Adaptive Management"/>
          <xsd:enumeration value="Geomorphology"/>
          <xsd:enumeration value="Habitat"/>
          <xsd:enumeration value="Land"/>
          <xsd:enumeration value="Target Species"/>
          <xsd:enumeration value="Non-Target Species"/>
          <xsd:enumeration value="Vegetation"/>
          <xsd:enumeration value="Water"/>
          <xsd:enumeration value="Other"/>
        </xsd:restriction>
      </xsd:simpleType>
    </xsd:element>
    <xsd:element name="PRRIP_x0020_Can_x0020_Publicly_x0020_Share" ma:index="8" nillable="true" ma:displayName="PRRIP Can Publicly Share" ma:default="0" ma:description="Indicates whether the item can or cannot be shared with the public." ma:hidden="true" ma:internalName="PRRIP_x0020_Can_x0020_Publicly_x0020_Share" ma:readOnly="false">
      <xsd:simpleType>
        <xsd:restriction base="dms:Boolean"/>
      </xsd:simpleType>
    </xsd:element>
    <xsd:element name="PRRIP_x0020_Target_x0020_Species" ma:index="9" ma:displayName="PRRIP Target Species" ma:description="Used to indicate the item's relevant program's target species." ma:format="Dropdown" ma:internalName="PRRIP_x0020_Target_x0020_Species" ma:readOnly="false">
      <xsd:simpleType>
        <xsd:restriction base="dms:Choice">
          <xsd:enumeration value="Interior Least Tern"/>
          <xsd:enumeration value="Interior Least Terns and Piping Plovers"/>
          <xsd:enumeration value="Pallid Sturgeon"/>
          <xsd:enumeration value="Piping Plover"/>
          <xsd:enumeration value="Whooping Crane"/>
          <xsd:enumeration value="Not Applicable"/>
        </xsd:restriction>
      </xsd:simpleType>
    </xsd:element>
    <xsd:element name="Publication_x0020_Date" ma:index="12" nillable="true" ma:displayName="Publication Date" ma:description="Date of publication for the document, article, magazine, etc." ma:format="DateOnly" ma:internalName="Publication_x0020_Date">
      <xsd:simpleType>
        <xsd:restriction base="dms:DateTime"/>
      </xsd:simpleType>
    </xsd:element>
    <xsd:element name="PRRIPCommitteeAcronym" ma:index="19" nillable="true" ma:displayName="PRRIP Committee Acronym" ma:description="Used to specify one of the PRRIP Committees." ma:format="Dropdown" ma:internalName="PRRIPCommitteeAcronym">
      <xsd:simpleType>
        <xsd:restriction base="dms:Choice">
          <xsd:enumeration value="EDO"/>
          <xsd:enumeration value="FC"/>
          <xsd:enumeration value="GC"/>
          <xsd:enumeration value="ISAC"/>
          <xsd:enumeration value="LAC"/>
          <xsd:enumeration value="TAC"/>
          <xsd:enumeration value="WAC"/>
          <xsd:enumeration value="Other"/>
          <xsd:enumeration value="All"/>
        </xsd:restriction>
      </xsd:simpleType>
    </xsd:element>
    <xsd:element name="Water_x0020_Category" ma:index="20" nillable="true" ma:displayName="Water Category" ma:format="Dropdown" ma:internalName="Water_x0020_Category">
      <xsd:simpleType>
        <xsd:restriction base="dms:Choice">
          <xsd:enumeration value="General"/>
          <xsd:enumeration value="WAP-CNPPID Rereg. Reservoir"/>
          <xsd:enumeration value="WAP-Elm Creek Rereg. Reservoir"/>
          <xsd:enumeration value="WAP-NE Groundwater Recharge"/>
          <xsd:enumeration value="WAP-Net Controllable Conserved Water"/>
          <xsd:enumeration value="WAP-Pathfinder Account"/>
          <xsd:enumeration value="WAP-Glendo Reservoir"/>
          <xsd:enumeration value="WAP-Tamarack III"/>
          <xsd:enumeration value="WAP-NE Water Leasing"/>
          <xsd:enumeration value="WAP-Water Management Incentives"/>
          <xsd:enumeration value="WAP-NE Groundwater Management"/>
          <xsd:enumeration value="WAP-Power Interference"/>
          <xsd:enumeration value="WAP-WY Water Leasing"/>
          <xsd:enumeration value="WAP-LaPrele Reservoir"/>
          <xsd:enumeration value="North Platte Chokepoint"/>
          <xsd:enumeration value="Short-Duration High Flow"/>
        </xsd:restriction>
      </xsd:simpleType>
    </xsd:element>
    <xsd:element name="Depletions_x0020_Plan_x0020_Signatory" ma:index="21" nillable="true" ma:displayName="Depletions Plan Signatory" ma:format="Dropdown" ma:internalName="Depletions_x0020_Plan_x0020_Signatory">
      <xsd:simpleType>
        <xsd:restriction base="dms:Choice">
          <xsd:enumeration value="Colorado"/>
          <xsd:enumeration value="Nebraska"/>
          <xsd:enumeration value="Wyoming"/>
          <xsd:enumeration value="Federal Government"/>
        </xsd:restriction>
      </xsd:simpleType>
    </xsd:element>
  </xsd:schema>
  <xsd:schema xmlns:xsd="http://www.w3.org/2001/XMLSchema" xmlns:dms="http://schemas.microsoft.com/office/2006/documentManagement/types" targetNamespace="694edf55-823d-4bc7-a8d3-3ef5c79e931b" elementFormDefault="qualified">
    <xsd:import namespace="http://schemas.microsoft.com/office/2006/documentManagement/types"/>
    <xsd:element name="_Publisher" ma:index="11" nillable="true" ma:displayName="Publisher" ma:description="The person, organization or service that published this resource" ma:format="Dropdown" ma:internalName="_Publisher">
      <xsd:simpleType>
        <xsd:union memberTypes="dms:Text">
          <xsd:simpleType>
            <xsd:restriction base="dms:Choice">
              <xsd:enumeration value="Platte River Recovery Implementation Program"/>
              <xsd:enumeration value="United States Army Corps of Engineers"/>
              <xsd:enumeration value="United States Fish &amp; Wildlife Service"/>
              <xsd:enumeration value="United States Geological Survey"/>
              <xsd:enumeration value="United States Bureau of Reclamation"/>
              <xsd:enumeration value="Other"/>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 ma:displayName="Author"/>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mso-contentType ?>
<customXsn xmlns="http://schemas.microsoft.com/office/2006/metadata/customXsn">
  <xsnLocation/>
  <cached>True</cached>
  <openByDefault>True</openByDefault>
  <xsnScope/>
</customXsn>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83B2E-38B4-4997-A0B9-6526E1E24C88}">
  <ds:schemaRefs>
    <ds:schemaRef ds:uri="http://schemas.microsoft.com/office/2006/metadata/longProperties"/>
  </ds:schemaRefs>
</ds:datastoreItem>
</file>

<file path=customXml/itemProps2.xml><?xml version="1.0" encoding="utf-8"?>
<ds:datastoreItem xmlns:ds="http://schemas.openxmlformats.org/officeDocument/2006/customXml" ds:itemID="{8DAC0938-1878-4FD0-8C25-7D6B9D7BAA85}">
  <ds:schemaRefs>
    <ds:schemaRef ds:uri="http://schemas.microsoft.com/office/2006/metadata/properties"/>
    <ds:schemaRef ds:uri="http://schemas.microsoft.com/sharepoint/v3/fields"/>
    <ds:schemaRef ds:uri="cf521744-3b04-41f0-a60c-531e85d79deb"/>
    <ds:schemaRef ds:uri="694edf55-823d-4bc7-a8d3-3ef5c79e931b"/>
  </ds:schemaRefs>
</ds:datastoreItem>
</file>

<file path=customXml/itemProps3.xml><?xml version="1.0" encoding="utf-8"?>
<ds:datastoreItem xmlns:ds="http://schemas.openxmlformats.org/officeDocument/2006/customXml" ds:itemID="{30C17B5D-375D-473F-B76B-43A9F58AC890}">
  <ds:schemaRefs>
    <ds:schemaRef ds:uri="http://schemas.microsoft.com/sharepoint/v3/contenttype/forms"/>
  </ds:schemaRefs>
</ds:datastoreItem>
</file>

<file path=customXml/itemProps4.xml><?xml version="1.0" encoding="utf-8"?>
<ds:datastoreItem xmlns:ds="http://schemas.openxmlformats.org/officeDocument/2006/customXml" ds:itemID="{48A6054A-6EF0-45CA-A85E-38386FB033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cf521744-3b04-41f0-a60c-531e85d79deb"/>
    <ds:schemaRef ds:uri="694edf55-823d-4bc7-a8d3-3ef5c79e931b"/>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D53F3D3A-D33E-41EC-9F36-BB9A65AC403E}">
  <ds:schemaRefs>
    <ds:schemaRef ds:uri="http://schemas.microsoft.com/office/2006/metadata/customXsn"/>
  </ds:schemaRefs>
</ds:datastoreItem>
</file>

<file path=customXml/itemProps6.xml><?xml version="1.0" encoding="utf-8"?>
<ds:datastoreItem xmlns:ds="http://schemas.openxmlformats.org/officeDocument/2006/customXml" ds:itemID="{4F113B81-61E3-470E-A94E-9810B6090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PRRIP Memo template</Template>
  <TotalTime>24</TotalTime>
  <Pages>21</Pages>
  <Words>4256</Words>
  <Characters>24261</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Memo</vt:lpstr>
    </vt:vector>
  </TitlesOfParts>
  <Company>Microsoft</Company>
  <LinksUpToDate>false</LinksUpToDate>
  <CharactersWithSpaces>28461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subject/>
  <dc:creator>Seth Turner</dc:creator>
  <cp:keywords/>
  <cp:lastModifiedBy>Seth Turner</cp:lastModifiedBy>
  <cp:revision>9</cp:revision>
  <cp:lastPrinted>2012-01-04T16:37:00Z</cp:lastPrinted>
  <dcterms:created xsi:type="dcterms:W3CDTF">2019-05-20T17:55:00Z</dcterms:created>
  <dcterms:modified xsi:type="dcterms:W3CDTF">2019-05-20T18:23:00Z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PRRIP Root Document Content Type</vt:lpwstr>
  </property>
</Properties>
</file>